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0E135310" w14:textId="77777777" w:rsidR="00D74AE1" w:rsidRPr="00F55AD7" w:rsidRDefault="00D74AE1" w:rsidP="003274DB"/>
    <w:p w14:paraId="1666586B" w14:textId="14593420" w:rsidR="0093492E" w:rsidRPr="00F55AD7" w:rsidRDefault="00670869" w:rsidP="00A151CC">
      <w:pPr>
        <w:pStyle w:val="docunumber"/>
      </w:pPr>
      <w:r>
        <w:t>G</w:t>
      </w:r>
      <w:r w:rsidR="0042051F">
        <w:t>1156</w:t>
      </w:r>
      <w:r w:rsidR="000768D0">
        <w:t xml:space="preserve"> </w:t>
      </w:r>
    </w:p>
    <w:p w14:paraId="075AD9C6" w14:textId="62D1F709" w:rsidR="00776004" w:rsidRDefault="00B44C4F" w:rsidP="00004E76">
      <w:pPr>
        <w:pStyle w:val="Documentname"/>
      </w:pPr>
      <w:r>
        <w:t>R</w:t>
      </w:r>
      <w:r w:rsidR="006913F1">
        <w:t xml:space="preserve">ecruitment, </w:t>
      </w:r>
      <w:r w:rsidR="00F4265B">
        <w:t>T</w:t>
      </w:r>
      <w:r w:rsidR="006913F1">
        <w:t xml:space="preserve">raining and </w:t>
      </w:r>
      <w:r w:rsidR="00C208C9">
        <w:t xml:space="preserve">Certification </w:t>
      </w:r>
      <w:r w:rsidR="006913F1">
        <w:t xml:space="preserve">of VTS </w:t>
      </w:r>
      <w:r w:rsidR="00F4265B">
        <w:t>P</w:t>
      </w:r>
      <w:r w:rsidR="006913F1">
        <w:t>ersonnel</w:t>
      </w:r>
    </w:p>
    <w:p w14:paraId="163750C2" w14:textId="5E0E7CD4" w:rsidR="000768D0" w:rsidRDefault="000768D0" w:rsidP="006D7E51"/>
    <w:p w14:paraId="4696129C" w14:textId="77777777" w:rsidR="006D7E51" w:rsidRPr="000768D0" w:rsidRDefault="006D7E51" w:rsidP="00004E76"/>
    <w:p w14:paraId="4AB795F4" w14:textId="77777777" w:rsidR="007412EB" w:rsidRDefault="007412EB" w:rsidP="006D7E51"/>
    <w:p w14:paraId="49DAE1C6" w14:textId="77777777" w:rsidR="007412EB" w:rsidRDefault="007412EB" w:rsidP="006D7E51"/>
    <w:p w14:paraId="77514B98" w14:textId="04CDEB9A" w:rsidR="00BE7900" w:rsidRDefault="00BE7900" w:rsidP="006D7E51"/>
    <w:p w14:paraId="6AD41D47" w14:textId="66741EAF" w:rsidR="00BE7900" w:rsidRDefault="00BE7900" w:rsidP="006D7E51"/>
    <w:p w14:paraId="0FC9FD03" w14:textId="52FC22F9" w:rsidR="00BE7900" w:rsidRDefault="00BE7900" w:rsidP="006D7E51"/>
    <w:p w14:paraId="2DD67DDB" w14:textId="18A6F468" w:rsidR="00BE7900" w:rsidRDefault="00BE7900" w:rsidP="006D7E51"/>
    <w:p w14:paraId="57FAF5F3" w14:textId="51BA3FA5" w:rsidR="00BE7900" w:rsidRDefault="00BE7900" w:rsidP="006D7E51"/>
    <w:p w14:paraId="6BE0A55A" w14:textId="77777777" w:rsidR="00BE7900" w:rsidRPr="00F55AD7" w:rsidRDefault="00BE7900" w:rsidP="006D7E51"/>
    <w:p w14:paraId="160C2403" w14:textId="137DAFD7" w:rsidR="004E0BBB" w:rsidRPr="00F55AD7" w:rsidRDefault="002735DD" w:rsidP="004E0BBB">
      <w:pPr>
        <w:pStyle w:val="Editionnumber"/>
      </w:pPr>
      <w:r>
        <w:t xml:space="preserve">Edition </w:t>
      </w:r>
      <w:ins w:id="1" w:author="Keeta Rowlands" w:date="2024-12-09T10:56:00Z" w16du:dateUtc="2024-12-09T10:56:00Z">
        <w:r w:rsidR="001F7E07">
          <w:t>2.0</w:t>
        </w:r>
      </w:ins>
      <w:del w:id="2" w:author="Keeta Rowlands" w:date="2024-12-09T10:56:00Z" w16du:dateUtc="2024-12-09T10:56:00Z">
        <w:r w:rsidR="00784C4B" w:rsidDel="001F7E07">
          <w:delText>1.</w:delText>
        </w:r>
        <w:r w:rsidR="0014573C" w:rsidDel="001F7E07">
          <w:delText>1</w:delText>
        </w:r>
      </w:del>
    </w:p>
    <w:p w14:paraId="0AA16B5B" w14:textId="413A9F81" w:rsidR="00BC27F6" w:rsidRDefault="0016703E" w:rsidP="005605DB">
      <w:pPr>
        <w:pStyle w:val="Documentdate"/>
      </w:pPr>
      <w:del w:id="3" w:author="Jillian Carson-Jackson" w:date="2025-02-08T12:48:00Z" w16du:dateUtc="2025-02-08T01:48:00Z">
        <w:r w:rsidDel="002F3923">
          <w:delText>January</w:delText>
        </w:r>
        <w:r w:rsidR="00861FDF" w:rsidDel="002F3923">
          <w:delText xml:space="preserve"> </w:delText>
        </w:r>
        <w:r w:rsidR="00571848" w:rsidDel="002F3923">
          <w:delText>202</w:delText>
        </w:r>
        <w:r w:rsidR="00861FDF" w:rsidDel="002F3923">
          <w:delText>2</w:delText>
        </w:r>
      </w:del>
      <w:ins w:id="4" w:author="Jillian Carson-Jackson" w:date="2025-02-08T12:48:00Z" w16du:dateUtc="2025-02-08T01:48:00Z">
        <w:r w:rsidR="002F3923">
          <w:t>[Date]</w:t>
        </w:r>
      </w:ins>
    </w:p>
    <w:p w14:paraId="48FDE1D8" w14:textId="77777777" w:rsidR="005605DB" w:rsidRDefault="005605DB" w:rsidP="007412EB"/>
    <w:p w14:paraId="4DB19DC5" w14:textId="2747B15B" w:rsidR="007412EB" w:rsidRDefault="008D25AF" w:rsidP="00004E76">
      <w:pPr>
        <w:pStyle w:val="MRN"/>
      </w:pPr>
      <w:r>
        <w:t>u</w:t>
      </w:r>
      <w:r w:rsidR="007412EB">
        <w:t>rn:mrn:iala:pub:g1156:</w:t>
      </w:r>
      <w:r>
        <w:t>ed1.1</w:t>
      </w:r>
    </w:p>
    <w:p w14:paraId="0894D137" w14:textId="0209B1FD" w:rsidR="005605DB" w:rsidRPr="00F55AD7" w:rsidRDefault="005605DB" w:rsidP="00004E76">
      <w:pPr>
        <w:rPr>
          <w:b/>
        </w:rPr>
        <w:sectPr w:rsidR="005605DB"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60AD442D" w:rsidR="00914E26" w:rsidRDefault="00914E26" w:rsidP="00914E26">
      <w:pPr>
        <w:pStyle w:val="BodyText"/>
      </w:pPr>
      <w:r w:rsidRPr="00F55AD7">
        <w:lastRenderedPageBreak/>
        <w:t xml:space="preserve">Revisions to this </w:t>
      </w:r>
      <w:r w:rsidR="00EA3ACC">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B72BF6" w:rsidRPr="00B72BF6" w14:paraId="20A51473" w14:textId="77777777" w:rsidTr="00682224">
        <w:tc>
          <w:tcPr>
            <w:tcW w:w="1908" w:type="dxa"/>
          </w:tcPr>
          <w:p w14:paraId="74436391" w14:textId="77777777" w:rsidR="00B72BF6" w:rsidRPr="00B72BF6" w:rsidRDefault="00B72BF6" w:rsidP="00B72BF6">
            <w:pPr>
              <w:spacing w:before="60" w:after="60"/>
              <w:ind w:left="113" w:right="113"/>
              <w:rPr>
                <w:b/>
                <w:color w:val="00558C"/>
                <w:sz w:val="20"/>
              </w:rPr>
            </w:pPr>
            <w:r w:rsidRPr="00B72BF6">
              <w:rPr>
                <w:b/>
                <w:color w:val="00558C"/>
                <w:sz w:val="20"/>
              </w:rPr>
              <w:t>Date</w:t>
            </w:r>
          </w:p>
        </w:tc>
        <w:tc>
          <w:tcPr>
            <w:tcW w:w="6025" w:type="dxa"/>
          </w:tcPr>
          <w:p w14:paraId="584FAFB4" w14:textId="77777777" w:rsidR="00B72BF6" w:rsidRPr="00B72BF6" w:rsidRDefault="00B72BF6" w:rsidP="00B72BF6">
            <w:pPr>
              <w:spacing w:before="60" w:after="60"/>
              <w:ind w:left="113" w:right="113"/>
              <w:rPr>
                <w:b/>
                <w:color w:val="00558C"/>
                <w:sz w:val="20"/>
              </w:rPr>
            </w:pPr>
            <w:r w:rsidRPr="00B72BF6">
              <w:rPr>
                <w:b/>
                <w:color w:val="00558C"/>
                <w:sz w:val="20"/>
              </w:rPr>
              <w:t>Details</w:t>
            </w:r>
          </w:p>
        </w:tc>
        <w:tc>
          <w:tcPr>
            <w:tcW w:w="2552" w:type="dxa"/>
          </w:tcPr>
          <w:p w14:paraId="04147A50" w14:textId="77777777" w:rsidR="00B72BF6" w:rsidRPr="00B72BF6" w:rsidRDefault="00B72BF6" w:rsidP="00B72BF6">
            <w:pPr>
              <w:spacing w:before="60" w:after="60"/>
              <w:ind w:left="113" w:right="113"/>
              <w:rPr>
                <w:b/>
                <w:color w:val="00558C"/>
                <w:sz w:val="20"/>
              </w:rPr>
            </w:pPr>
            <w:r w:rsidRPr="00B72BF6">
              <w:rPr>
                <w:b/>
                <w:color w:val="00558C"/>
                <w:sz w:val="20"/>
              </w:rPr>
              <w:t>Approval</w:t>
            </w:r>
          </w:p>
        </w:tc>
      </w:tr>
      <w:tr w:rsidR="00B72BF6" w:rsidRPr="00B72BF6" w14:paraId="6179F88D" w14:textId="77777777" w:rsidTr="00B72BF6">
        <w:trPr>
          <w:trHeight w:val="851"/>
        </w:trPr>
        <w:tc>
          <w:tcPr>
            <w:tcW w:w="1908" w:type="dxa"/>
          </w:tcPr>
          <w:p w14:paraId="780E3AE5" w14:textId="2649A8EA" w:rsidR="00B72BF6" w:rsidRPr="00B72BF6" w:rsidRDefault="00B72BF6" w:rsidP="00004E76">
            <w:pPr>
              <w:pStyle w:val="Tabletext"/>
            </w:pPr>
            <w:r>
              <w:t>December 2020</w:t>
            </w:r>
          </w:p>
        </w:tc>
        <w:tc>
          <w:tcPr>
            <w:tcW w:w="6025" w:type="dxa"/>
          </w:tcPr>
          <w:p w14:paraId="54F64918" w14:textId="10AD2C6F" w:rsidR="00B72BF6" w:rsidRPr="00B72BF6" w:rsidRDefault="00B72BF6" w:rsidP="00004E76">
            <w:pPr>
              <w:pStyle w:val="Tabletext"/>
            </w:pPr>
            <w:r>
              <w:t>New Guideline taking updated detail from the annex of the former edition 2.2 of Recommendation R0103.</w:t>
            </w:r>
          </w:p>
        </w:tc>
        <w:tc>
          <w:tcPr>
            <w:tcW w:w="2552" w:type="dxa"/>
          </w:tcPr>
          <w:p w14:paraId="075EF8C3" w14:textId="57E10C43" w:rsidR="00B72BF6" w:rsidRPr="00B72BF6" w:rsidRDefault="00B72BF6" w:rsidP="00004E76">
            <w:pPr>
              <w:pStyle w:val="Tabletext"/>
            </w:pPr>
          </w:p>
        </w:tc>
      </w:tr>
      <w:tr w:rsidR="00B72BF6" w:rsidRPr="00B72BF6" w14:paraId="06AA56E6" w14:textId="77777777" w:rsidTr="00B72BF6">
        <w:trPr>
          <w:trHeight w:val="851"/>
        </w:trPr>
        <w:tc>
          <w:tcPr>
            <w:tcW w:w="1908" w:type="dxa"/>
          </w:tcPr>
          <w:p w14:paraId="1F411D67" w14:textId="0B0B5DF7" w:rsidR="00B72BF6" w:rsidRPr="00B72BF6" w:rsidRDefault="0016703E" w:rsidP="00004E76">
            <w:pPr>
              <w:pStyle w:val="Tabletext"/>
            </w:pPr>
            <w:r w:rsidRPr="0016703E">
              <w:t>January</w:t>
            </w:r>
            <w:r w:rsidR="00B72BF6">
              <w:t xml:space="preserve"> 2022</w:t>
            </w:r>
          </w:p>
        </w:tc>
        <w:tc>
          <w:tcPr>
            <w:tcW w:w="6025" w:type="dxa"/>
          </w:tcPr>
          <w:p w14:paraId="2011CCA4" w14:textId="0FACD8C2" w:rsidR="00B72BF6" w:rsidRPr="00B72BF6" w:rsidRDefault="00033AA1" w:rsidP="00004E76">
            <w:pPr>
              <w:pStyle w:val="Tabletext"/>
            </w:pPr>
            <w:r w:rsidRPr="00033AA1">
              <w:t>Edition 1.</w:t>
            </w:r>
            <w:r>
              <w:t>1</w:t>
            </w:r>
            <w:r w:rsidRPr="00033AA1">
              <w:t xml:space="preserve"> Approved by Council December 2021 and published January 2022, in alignment with IMO Resolution A.1158(32) Guidelines for Vessel Traffic Services.</w:t>
            </w:r>
          </w:p>
        </w:tc>
        <w:tc>
          <w:tcPr>
            <w:tcW w:w="2552" w:type="dxa"/>
          </w:tcPr>
          <w:p w14:paraId="65E46959" w14:textId="114E0B7D" w:rsidR="00B72BF6" w:rsidRPr="00B72BF6" w:rsidRDefault="006D7E51" w:rsidP="00004E76">
            <w:pPr>
              <w:pStyle w:val="Tabletext"/>
            </w:pPr>
            <w:r>
              <w:t>Council 74</w:t>
            </w:r>
          </w:p>
        </w:tc>
      </w:tr>
      <w:tr w:rsidR="00B72BF6" w:rsidRPr="00B72BF6" w14:paraId="0D9BE51C" w14:textId="77777777" w:rsidTr="00B72BF6">
        <w:trPr>
          <w:trHeight w:val="851"/>
        </w:trPr>
        <w:tc>
          <w:tcPr>
            <w:tcW w:w="1908" w:type="dxa"/>
          </w:tcPr>
          <w:p w14:paraId="4FD467AE" w14:textId="2B3CC63C" w:rsidR="00B72BF6" w:rsidRPr="00B72BF6" w:rsidRDefault="00954EBC" w:rsidP="00004E76">
            <w:pPr>
              <w:pStyle w:val="Tabletext"/>
            </w:pPr>
            <w:r>
              <w:t>December 2023</w:t>
            </w:r>
          </w:p>
        </w:tc>
        <w:tc>
          <w:tcPr>
            <w:tcW w:w="6025" w:type="dxa"/>
          </w:tcPr>
          <w:p w14:paraId="229A6BE8" w14:textId="058A2BBC" w:rsidR="00B72BF6" w:rsidRPr="00B72BF6" w:rsidRDefault="00954EBC" w:rsidP="00004E76">
            <w:pPr>
              <w:pStyle w:val="Tabletext"/>
            </w:pPr>
            <w:r>
              <w:t xml:space="preserve">Edition 1.2 Editorial amendment to Figure.2. Updated to reflect the new </w:t>
            </w:r>
          </w:p>
        </w:tc>
        <w:tc>
          <w:tcPr>
            <w:tcW w:w="2552" w:type="dxa"/>
          </w:tcPr>
          <w:p w14:paraId="192A7A20" w14:textId="77777777" w:rsidR="00B72BF6" w:rsidRPr="00B72BF6" w:rsidRDefault="00B72BF6" w:rsidP="00004E76">
            <w:pPr>
              <w:pStyle w:val="Tabletext"/>
            </w:pPr>
          </w:p>
        </w:tc>
      </w:tr>
      <w:tr w:rsidR="00B72BF6" w:rsidRPr="00B72BF6" w14:paraId="77AC1A71" w14:textId="77777777" w:rsidTr="00B72BF6">
        <w:trPr>
          <w:trHeight w:val="851"/>
        </w:trPr>
        <w:tc>
          <w:tcPr>
            <w:tcW w:w="1908" w:type="dxa"/>
          </w:tcPr>
          <w:p w14:paraId="30B12197" w14:textId="7B7493C7" w:rsidR="00B72BF6" w:rsidRPr="00B72BF6" w:rsidRDefault="005B17F4" w:rsidP="00004E76">
            <w:pPr>
              <w:pStyle w:val="Tabletext"/>
            </w:pPr>
            <w:ins w:id="5" w:author="Jillian Carson-Jackson" w:date="2024-11-05T12:29:00Z" w16du:dateUtc="2024-11-05T01:29:00Z">
              <w:r>
                <w:t>Date</w:t>
              </w:r>
            </w:ins>
          </w:p>
        </w:tc>
        <w:tc>
          <w:tcPr>
            <w:tcW w:w="6025" w:type="dxa"/>
          </w:tcPr>
          <w:p w14:paraId="16625D19" w14:textId="7A504843" w:rsidR="00B72BF6" w:rsidRPr="00B72BF6" w:rsidRDefault="005B17F4" w:rsidP="00004E76">
            <w:pPr>
              <w:pStyle w:val="Tabletext"/>
            </w:pPr>
            <w:ins w:id="6" w:author="Jillian Carson-Jackson" w:date="2024-11-05T12:29:00Z" w16du:dateUtc="2024-11-05T01:29:00Z">
              <w:r>
                <w:t>Edition 2.0</w:t>
              </w:r>
            </w:ins>
            <w:ins w:id="7" w:author="Jillian Carson-Jackson" w:date="2024-11-05T12:30:00Z" w16du:dateUtc="2024-11-05T01:30:00Z">
              <w:r w:rsidR="0064573B">
                <w:t xml:space="preserve"> Update </w:t>
              </w:r>
            </w:ins>
            <w:ins w:id="8" w:author="Jillian Carson-Jackson" w:date="2024-11-05T12:29:00Z" w16du:dateUtc="2024-11-05T01:29:00Z">
              <w:r>
                <w:t>to</w:t>
              </w:r>
            </w:ins>
            <w:ins w:id="9" w:author="Jillian Carson-Jackson" w:date="2024-11-05T12:30:00Z" w16du:dateUtc="2024-11-05T01:30:00Z">
              <w:r>
                <w:t xml:space="preserve"> reflect outcomes of review of IALA Model Courses</w:t>
              </w:r>
              <w:r w:rsidR="0064573B">
                <w:t xml:space="preserve">. </w:t>
              </w:r>
            </w:ins>
          </w:p>
        </w:tc>
        <w:tc>
          <w:tcPr>
            <w:tcW w:w="2552" w:type="dxa"/>
          </w:tcPr>
          <w:p w14:paraId="569A473F" w14:textId="35027100" w:rsidR="00B72BF6" w:rsidRPr="00B72BF6" w:rsidRDefault="0064573B" w:rsidP="00004E76">
            <w:pPr>
              <w:pStyle w:val="Tabletext"/>
            </w:pPr>
            <w:ins w:id="10" w:author="Jillian Carson-Jackson" w:date="2024-11-05T12:30:00Z" w16du:dateUtc="2024-11-05T01:30:00Z">
              <w:r>
                <w:t>Council XX</w:t>
              </w:r>
            </w:ins>
          </w:p>
        </w:tc>
      </w:tr>
      <w:tr w:rsidR="00B72BF6" w:rsidRPr="00B72BF6" w14:paraId="24AB4BB0" w14:textId="77777777" w:rsidTr="00B72BF6">
        <w:trPr>
          <w:trHeight w:val="851"/>
        </w:trPr>
        <w:tc>
          <w:tcPr>
            <w:tcW w:w="1908" w:type="dxa"/>
          </w:tcPr>
          <w:p w14:paraId="207F6A19" w14:textId="77777777" w:rsidR="00B72BF6" w:rsidRPr="00B72BF6" w:rsidRDefault="00B72BF6" w:rsidP="00004E76">
            <w:pPr>
              <w:pStyle w:val="Tabletext"/>
            </w:pPr>
          </w:p>
        </w:tc>
        <w:tc>
          <w:tcPr>
            <w:tcW w:w="6025" w:type="dxa"/>
          </w:tcPr>
          <w:p w14:paraId="5315FD19" w14:textId="77777777" w:rsidR="00B72BF6" w:rsidRPr="00B72BF6" w:rsidRDefault="00B72BF6" w:rsidP="00004E76">
            <w:pPr>
              <w:pStyle w:val="Tabletext"/>
            </w:pPr>
          </w:p>
        </w:tc>
        <w:tc>
          <w:tcPr>
            <w:tcW w:w="2552" w:type="dxa"/>
          </w:tcPr>
          <w:p w14:paraId="0D9B94E2" w14:textId="77777777" w:rsidR="00B72BF6" w:rsidRPr="00B72BF6" w:rsidRDefault="00B72BF6" w:rsidP="00004E76">
            <w:pPr>
              <w:pStyle w:val="Tabletext"/>
            </w:pPr>
          </w:p>
        </w:tc>
      </w:tr>
      <w:tr w:rsidR="00B72BF6" w:rsidRPr="00B72BF6" w14:paraId="7134ABD1" w14:textId="77777777" w:rsidTr="00B72BF6">
        <w:trPr>
          <w:trHeight w:val="851"/>
        </w:trPr>
        <w:tc>
          <w:tcPr>
            <w:tcW w:w="1908" w:type="dxa"/>
          </w:tcPr>
          <w:p w14:paraId="5A837182" w14:textId="77777777" w:rsidR="00B72BF6" w:rsidRPr="00B72BF6" w:rsidRDefault="00B72BF6" w:rsidP="00004E76">
            <w:pPr>
              <w:pStyle w:val="Tabletext"/>
            </w:pPr>
          </w:p>
        </w:tc>
        <w:tc>
          <w:tcPr>
            <w:tcW w:w="6025" w:type="dxa"/>
          </w:tcPr>
          <w:p w14:paraId="7FA66881" w14:textId="77777777" w:rsidR="00B72BF6" w:rsidRPr="00B72BF6" w:rsidRDefault="00B72BF6" w:rsidP="00004E76">
            <w:pPr>
              <w:pStyle w:val="Tabletext"/>
            </w:pPr>
          </w:p>
        </w:tc>
        <w:tc>
          <w:tcPr>
            <w:tcW w:w="2552" w:type="dxa"/>
          </w:tcPr>
          <w:p w14:paraId="2E042CBA" w14:textId="77777777" w:rsidR="00B72BF6" w:rsidRPr="00B72BF6" w:rsidRDefault="00B72BF6" w:rsidP="00004E76">
            <w:pPr>
              <w:pStyle w:val="Tabletext"/>
            </w:pPr>
          </w:p>
        </w:tc>
      </w:tr>
      <w:tr w:rsidR="00B72BF6" w:rsidRPr="00B72BF6" w14:paraId="071ACCF9" w14:textId="77777777" w:rsidTr="00B72BF6">
        <w:trPr>
          <w:trHeight w:val="851"/>
        </w:trPr>
        <w:tc>
          <w:tcPr>
            <w:tcW w:w="1908" w:type="dxa"/>
          </w:tcPr>
          <w:p w14:paraId="0CB05F60" w14:textId="77777777" w:rsidR="00B72BF6" w:rsidRPr="00B72BF6" w:rsidRDefault="00B72BF6" w:rsidP="00004E76">
            <w:pPr>
              <w:pStyle w:val="Tabletext"/>
            </w:pPr>
          </w:p>
        </w:tc>
        <w:tc>
          <w:tcPr>
            <w:tcW w:w="6025" w:type="dxa"/>
          </w:tcPr>
          <w:p w14:paraId="65478F75" w14:textId="77777777" w:rsidR="00B72BF6" w:rsidRPr="00B72BF6" w:rsidRDefault="00B72BF6" w:rsidP="00004E76">
            <w:pPr>
              <w:pStyle w:val="Tabletext"/>
            </w:pPr>
          </w:p>
        </w:tc>
        <w:tc>
          <w:tcPr>
            <w:tcW w:w="2552" w:type="dxa"/>
          </w:tcPr>
          <w:p w14:paraId="05577471" w14:textId="77777777" w:rsidR="00B72BF6" w:rsidRPr="00B72BF6" w:rsidRDefault="00B72BF6" w:rsidP="00004E76">
            <w:pPr>
              <w:pStyle w:val="Tabletext"/>
            </w:pPr>
          </w:p>
        </w:tc>
      </w:tr>
    </w:tbl>
    <w:p w14:paraId="5689FE63" w14:textId="43852A1F" w:rsidR="00B72BF6" w:rsidRDefault="00B72BF6" w:rsidP="00914E26">
      <w:pPr>
        <w:pStyle w:val="BodyText"/>
      </w:pPr>
    </w:p>
    <w:p w14:paraId="66ADADD8" w14:textId="77777777" w:rsidR="00B72BF6" w:rsidRPr="00114F87" w:rsidRDefault="00B72BF6" w:rsidP="00914E26">
      <w:pPr>
        <w:pStyle w:val="BodyText"/>
      </w:pPr>
    </w:p>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7A4DB53" w14:textId="5F4B5A43" w:rsidR="00E613AC" w:rsidRDefault="004A4EC4">
      <w:pPr>
        <w:pStyle w:val="TOC1"/>
        <w:rPr>
          <w:rFonts w:eastAsiaTheme="minorEastAsia"/>
          <w:b w:val="0"/>
          <w:caps w:val="0"/>
          <w:color w:val="auto"/>
          <w:kern w:val="2"/>
          <w:sz w:val="24"/>
          <w:szCs w:val="24"/>
          <w:lang w:val="en-US"/>
          <w14:ligatures w14:val="standardContextual"/>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E613AC" w:rsidRPr="00967FE3">
        <w:t>1.</w:t>
      </w:r>
      <w:r w:rsidR="00E613AC">
        <w:rPr>
          <w:rFonts w:eastAsiaTheme="minorEastAsia"/>
          <w:b w:val="0"/>
          <w:caps w:val="0"/>
          <w:color w:val="auto"/>
          <w:kern w:val="2"/>
          <w:sz w:val="24"/>
          <w:szCs w:val="24"/>
          <w:lang w:val="en-US"/>
          <w14:ligatures w14:val="standardContextual"/>
        </w:rPr>
        <w:tab/>
      </w:r>
      <w:r w:rsidR="00E613AC">
        <w:t>INTRODUCTION</w:t>
      </w:r>
      <w:r w:rsidR="00E613AC">
        <w:tab/>
      </w:r>
      <w:r w:rsidR="00E613AC">
        <w:fldChar w:fldCharType="begin"/>
      </w:r>
      <w:r w:rsidR="00E613AC">
        <w:instrText xml:space="preserve"> PAGEREF _Toc190119622 \h </w:instrText>
      </w:r>
      <w:r w:rsidR="00E613AC">
        <w:fldChar w:fldCharType="separate"/>
      </w:r>
      <w:r w:rsidR="00E613AC">
        <w:t>5</w:t>
      </w:r>
      <w:r w:rsidR="00E613AC">
        <w:fldChar w:fldCharType="end"/>
      </w:r>
    </w:p>
    <w:p w14:paraId="3A7EE91A" w14:textId="0C7788EE" w:rsidR="00E613AC" w:rsidRDefault="00E613AC">
      <w:pPr>
        <w:pStyle w:val="TOC1"/>
        <w:rPr>
          <w:rFonts w:eastAsiaTheme="minorEastAsia"/>
          <w:b w:val="0"/>
          <w:caps w:val="0"/>
          <w:color w:val="auto"/>
          <w:kern w:val="2"/>
          <w:sz w:val="24"/>
          <w:szCs w:val="24"/>
          <w:lang w:val="en-US"/>
          <w14:ligatures w14:val="standardContextual"/>
        </w:rPr>
      </w:pPr>
      <w:r w:rsidRPr="00967FE3">
        <w:t>2.</w:t>
      </w:r>
      <w:r>
        <w:rPr>
          <w:rFonts w:eastAsiaTheme="minorEastAsia"/>
          <w:b w:val="0"/>
          <w:caps w:val="0"/>
          <w:color w:val="auto"/>
          <w:kern w:val="2"/>
          <w:sz w:val="24"/>
          <w:szCs w:val="24"/>
          <w:lang w:val="en-US"/>
          <w14:ligatures w14:val="standardContextual"/>
        </w:rPr>
        <w:tab/>
      </w:r>
      <w:r>
        <w:t>DOCUMENT PURPOSE</w:t>
      </w:r>
      <w:r>
        <w:tab/>
      </w:r>
      <w:r>
        <w:fldChar w:fldCharType="begin"/>
      </w:r>
      <w:r>
        <w:instrText xml:space="preserve"> PAGEREF _Toc190119623 \h </w:instrText>
      </w:r>
      <w:r>
        <w:fldChar w:fldCharType="separate"/>
      </w:r>
      <w:r>
        <w:t>5</w:t>
      </w:r>
      <w:r>
        <w:fldChar w:fldCharType="end"/>
      </w:r>
    </w:p>
    <w:p w14:paraId="31C15E24" w14:textId="0FC3C6DA" w:rsidR="00E613AC" w:rsidRDefault="00E613AC">
      <w:pPr>
        <w:pStyle w:val="TOC1"/>
        <w:rPr>
          <w:rFonts w:eastAsiaTheme="minorEastAsia"/>
          <w:b w:val="0"/>
          <w:caps w:val="0"/>
          <w:color w:val="auto"/>
          <w:kern w:val="2"/>
          <w:sz w:val="24"/>
          <w:szCs w:val="24"/>
          <w:lang w:val="en-US"/>
          <w14:ligatures w14:val="standardContextual"/>
        </w:rPr>
      </w:pPr>
      <w:r w:rsidRPr="00967FE3">
        <w:t>3.</w:t>
      </w:r>
      <w:r>
        <w:rPr>
          <w:rFonts w:eastAsiaTheme="minorEastAsia"/>
          <w:b w:val="0"/>
          <w:caps w:val="0"/>
          <w:color w:val="auto"/>
          <w:kern w:val="2"/>
          <w:sz w:val="24"/>
          <w:szCs w:val="24"/>
          <w:lang w:val="en-US"/>
          <w14:ligatures w14:val="standardContextual"/>
        </w:rPr>
        <w:tab/>
      </w:r>
      <w:r>
        <w:t>INTERNATIONAL FRAMEWORK FOR VTS TRAINING</w:t>
      </w:r>
      <w:r>
        <w:tab/>
      </w:r>
      <w:r>
        <w:fldChar w:fldCharType="begin"/>
      </w:r>
      <w:r>
        <w:instrText xml:space="preserve"> PAGEREF _Toc190119624 \h </w:instrText>
      </w:r>
      <w:r>
        <w:fldChar w:fldCharType="separate"/>
      </w:r>
      <w:r>
        <w:t>5</w:t>
      </w:r>
      <w:r>
        <w:fldChar w:fldCharType="end"/>
      </w:r>
    </w:p>
    <w:p w14:paraId="624560CB" w14:textId="2C85F98A" w:rsidR="00E613AC" w:rsidRDefault="00E613AC">
      <w:pPr>
        <w:pStyle w:val="TOC1"/>
        <w:rPr>
          <w:rFonts w:eastAsiaTheme="minorEastAsia"/>
          <w:b w:val="0"/>
          <w:caps w:val="0"/>
          <w:color w:val="auto"/>
          <w:kern w:val="2"/>
          <w:sz w:val="24"/>
          <w:szCs w:val="24"/>
          <w:lang w:val="en-US"/>
          <w14:ligatures w14:val="standardContextual"/>
        </w:rPr>
      </w:pPr>
      <w:r w:rsidRPr="00967FE3">
        <w:t>4.</w:t>
      </w:r>
      <w:r>
        <w:rPr>
          <w:rFonts w:eastAsiaTheme="minorEastAsia"/>
          <w:b w:val="0"/>
          <w:caps w:val="0"/>
          <w:color w:val="auto"/>
          <w:kern w:val="2"/>
          <w:sz w:val="24"/>
          <w:szCs w:val="24"/>
          <w:lang w:val="en-US"/>
          <w14:ligatures w14:val="standardContextual"/>
        </w:rPr>
        <w:tab/>
      </w:r>
      <w:r>
        <w:t>VTS PERSONNEL</w:t>
      </w:r>
      <w:r>
        <w:tab/>
      </w:r>
      <w:r>
        <w:fldChar w:fldCharType="begin"/>
      </w:r>
      <w:r>
        <w:instrText xml:space="preserve"> PAGEREF _Toc190119625 \h </w:instrText>
      </w:r>
      <w:r>
        <w:fldChar w:fldCharType="separate"/>
      </w:r>
      <w:r>
        <w:t>6</w:t>
      </w:r>
      <w:r>
        <w:fldChar w:fldCharType="end"/>
      </w:r>
    </w:p>
    <w:p w14:paraId="1A9F4429" w14:textId="66DD8860" w:rsidR="00E613AC" w:rsidRDefault="00E613AC">
      <w:pPr>
        <w:pStyle w:val="TOC2"/>
        <w:rPr>
          <w:rFonts w:eastAsiaTheme="minorEastAsia"/>
          <w:color w:val="auto"/>
          <w:kern w:val="2"/>
          <w:sz w:val="24"/>
          <w:szCs w:val="24"/>
          <w:lang w:val="en-US"/>
          <w14:ligatures w14:val="standardContextual"/>
        </w:rPr>
      </w:pPr>
      <w:r w:rsidRPr="00967FE3">
        <w:t>4.1.</w:t>
      </w:r>
      <w:r>
        <w:rPr>
          <w:rFonts w:eastAsiaTheme="minorEastAsia"/>
          <w:color w:val="auto"/>
          <w:kern w:val="2"/>
          <w:sz w:val="24"/>
          <w:szCs w:val="24"/>
          <w:lang w:val="en-US"/>
          <w14:ligatures w14:val="standardContextual"/>
        </w:rPr>
        <w:tab/>
      </w:r>
      <w:r>
        <w:t>Job descriptions</w:t>
      </w:r>
      <w:r>
        <w:tab/>
      </w:r>
      <w:r>
        <w:fldChar w:fldCharType="begin"/>
      </w:r>
      <w:r>
        <w:instrText xml:space="preserve"> PAGEREF _Toc190119626 \h </w:instrText>
      </w:r>
      <w:r>
        <w:fldChar w:fldCharType="separate"/>
      </w:r>
      <w:r>
        <w:t>6</w:t>
      </w:r>
      <w:r>
        <w:fldChar w:fldCharType="end"/>
      </w:r>
    </w:p>
    <w:p w14:paraId="6B068866" w14:textId="36544983" w:rsidR="00E613AC" w:rsidRDefault="00E613AC">
      <w:pPr>
        <w:pStyle w:val="TOC2"/>
        <w:rPr>
          <w:rFonts w:eastAsiaTheme="minorEastAsia"/>
          <w:color w:val="auto"/>
          <w:kern w:val="2"/>
          <w:sz w:val="24"/>
          <w:szCs w:val="24"/>
          <w:lang w:val="en-US"/>
          <w14:ligatures w14:val="standardContextual"/>
        </w:rPr>
      </w:pPr>
      <w:r w:rsidRPr="00967FE3">
        <w:t>4.2.</w:t>
      </w:r>
      <w:r>
        <w:rPr>
          <w:rFonts w:eastAsiaTheme="minorEastAsia"/>
          <w:color w:val="auto"/>
          <w:kern w:val="2"/>
          <w:sz w:val="24"/>
          <w:szCs w:val="24"/>
          <w:lang w:val="en-US"/>
          <w14:ligatures w14:val="standardContextual"/>
        </w:rPr>
        <w:tab/>
      </w:r>
      <w:r>
        <w:t>purpose of a vts</w:t>
      </w:r>
      <w:r>
        <w:tab/>
      </w:r>
      <w:r>
        <w:fldChar w:fldCharType="begin"/>
      </w:r>
      <w:r>
        <w:instrText xml:space="preserve"> PAGEREF _Toc190119627 \h </w:instrText>
      </w:r>
      <w:r>
        <w:fldChar w:fldCharType="separate"/>
      </w:r>
      <w:r>
        <w:t>6</w:t>
      </w:r>
      <w:r>
        <w:fldChar w:fldCharType="end"/>
      </w:r>
    </w:p>
    <w:p w14:paraId="74AB9109" w14:textId="5A7581F6" w:rsidR="00E613AC" w:rsidRDefault="00E613AC">
      <w:pPr>
        <w:pStyle w:val="TOC2"/>
        <w:rPr>
          <w:rFonts w:eastAsiaTheme="minorEastAsia"/>
          <w:color w:val="auto"/>
          <w:kern w:val="2"/>
          <w:sz w:val="24"/>
          <w:szCs w:val="24"/>
          <w:lang w:val="en-US"/>
          <w14:ligatures w14:val="standardContextual"/>
        </w:rPr>
      </w:pPr>
      <w:r w:rsidRPr="00967FE3">
        <w:t>4.3.</w:t>
      </w:r>
      <w:r>
        <w:rPr>
          <w:rFonts w:eastAsiaTheme="minorEastAsia"/>
          <w:color w:val="auto"/>
          <w:kern w:val="2"/>
          <w:sz w:val="24"/>
          <w:szCs w:val="24"/>
          <w:lang w:val="en-US"/>
          <w14:ligatures w14:val="standardContextual"/>
        </w:rPr>
        <w:tab/>
      </w:r>
      <w:r>
        <w:t>VTS Operator</w:t>
      </w:r>
      <w:r>
        <w:tab/>
      </w:r>
      <w:r>
        <w:fldChar w:fldCharType="begin"/>
      </w:r>
      <w:r>
        <w:instrText xml:space="preserve"> PAGEREF _Toc190119628 \h </w:instrText>
      </w:r>
      <w:r>
        <w:fldChar w:fldCharType="separate"/>
      </w:r>
      <w:r>
        <w:t>6</w:t>
      </w:r>
      <w:r>
        <w:fldChar w:fldCharType="end"/>
      </w:r>
    </w:p>
    <w:p w14:paraId="74E7FA55" w14:textId="5A5DFA08" w:rsidR="00E613AC" w:rsidRDefault="00E613AC">
      <w:pPr>
        <w:pStyle w:val="TOC2"/>
        <w:rPr>
          <w:rFonts w:eastAsiaTheme="minorEastAsia"/>
          <w:color w:val="auto"/>
          <w:kern w:val="2"/>
          <w:sz w:val="24"/>
          <w:szCs w:val="24"/>
          <w:lang w:val="en-US"/>
          <w14:ligatures w14:val="standardContextual"/>
        </w:rPr>
      </w:pPr>
      <w:r w:rsidRPr="00967FE3">
        <w:t>4.4.</w:t>
      </w:r>
      <w:r>
        <w:rPr>
          <w:rFonts w:eastAsiaTheme="minorEastAsia"/>
          <w:color w:val="auto"/>
          <w:kern w:val="2"/>
          <w:sz w:val="24"/>
          <w:szCs w:val="24"/>
          <w:lang w:val="en-US"/>
          <w14:ligatures w14:val="standardContextual"/>
        </w:rPr>
        <w:tab/>
      </w:r>
      <w:r>
        <w:t>VTS Supervisor</w:t>
      </w:r>
      <w:r>
        <w:tab/>
      </w:r>
      <w:r>
        <w:fldChar w:fldCharType="begin"/>
      </w:r>
      <w:r>
        <w:instrText xml:space="preserve"> PAGEREF _Toc190119629 \h </w:instrText>
      </w:r>
      <w:r>
        <w:fldChar w:fldCharType="separate"/>
      </w:r>
      <w:r>
        <w:t>7</w:t>
      </w:r>
      <w:r>
        <w:fldChar w:fldCharType="end"/>
      </w:r>
    </w:p>
    <w:p w14:paraId="027B76A9" w14:textId="713DC789" w:rsidR="00E613AC" w:rsidRDefault="00E613AC">
      <w:pPr>
        <w:pStyle w:val="TOC2"/>
        <w:rPr>
          <w:rFonts w:eastAsiaTheme="minorEastAsia"/>
          <w:color w:val="auto"/>
          <w:kern w:val="2"/>
          <w:sz w:val="24"/>
          <w:szCs w:val="24"/>
          <w:lang w:val="en-US"/>
          <w14:ligatures w14:val="standardContextual"/>
        </w:rPr>
      </w:pPr>
      <w:r w:rsidRPr="00967FE3">
        <w:t>4.5.</w:t>
      </w:r>
      <w:r>
        <w:rPr>
          <w:rFonts w:eastAsiaTheme="minorEastAsia"/>
          <w:color w:val="auto"/>
          <w:kern w:val="2"/>
          <w:sz w:val="24"/>
          <w:szCs w:val="24"/>
          <w:lang w:val="en-US"/>
          <w14:ligatures w14:val="standardContextual"/>
        </w:rPr>
        <w:tab/>
      </w:r>
      <w:r>
        <w:t>VTS Manager</w:t>
      </w:r>
      <w:r>
        <w:tab/>
      </w:r>
      <w:r>
        <w:fldChar w:fldCharType="begin"/>
      </w:r>
      <w:r>
        <w:instrText xml:space="preserve"> PAGEREF _Toc190119630 \h </w:instrText>
      </w:r>
      <w:r>
        <w:fldChar w:fldCharType="separate"/>
      </w:r>
      <w:r>
        <w:t>7</w:t>
      </w:r>
      <w:r>
        <w:fldChar w:fldCharType="end"/>
      </w:r>
    </w:p>
    <w:p w14:paraId="5583D489" w14:textId="587834C4" w:rsidR="00E613AC" w:rsidRDefault="00E613AC">
      <w:pPr>
        <w:pStyle w:val="TOC2"/>
        <w:rPr>
          <w:rFonts w:eastAsiaTheme="minorEastAsia"/>
          <w:color w:val="auto"/>
          <w:kern w:val="2"/>
          <w:sz w:val="24"/>
          <w:szCs w:val="24"/>
          <w:lang w:val="en-US"/>
          <w14:ligatures w14:val="standardContextual"/>
        </w:rPr>
      </w:pPr>
      <w:r w:rsidRPr="00967FE3">
        <w:t>4.6.</w:t>
      </w:r>
      <w:r>
        <w:rPr>
          <w:rFonts w:eastAsiaTheme="minorEastAsia"/>
          <w:color w:val="auto"/>
          <w:kern w:val="2"/>
          <w:sz w:val="24"/>
          <w:szCs w:val="24"/>
          <w:lang w:val="en-US"/>
          <w14:ligatures w14:val="standardContextual"/>
        </w:rPr>
        <w:tab/>
      </w:r>
      <w:r>
        <w:t>On the Job Training Instructor</w:t>
      </w:r>
      <w:r>
        <w:tab/>
      </w:r>
      <w:r>
        <w:fldChar w:fldCharType="begin"/>
      </w:r>
      <w:r>
        <w:instrText xml:space="preserve"> PAGEREF _Toc190119631 \h </w:instrText>
      </w:r>
      <w:r>
        <w:fldChar w:fldCharType="separate"/>
      </w:r>
      <w:r>
        <w:t>7</w:t>
      </w:r>
      <w:r>
        <w:fldChar w:fldCharType="end"/>
      </w:r>
    </w:p>
    <w:p w14:paraId="3D7D6CE1" w14:textId="7B62DB34" w:rsidR="00E613AC" w:rsidRDefault="00E613AC">
      <w:pPr>
        <w:pStyle w:val="TOC1"/>
        <w:rPr>
          <w:rFonts w:eastAsiaTheme="minorEastAsia"/>
          <w:b w:val="0"/>
          <w:caps w:val="0"/>
          <w:color w:val="auto"/>
          <w:kern w:val="2"/>
          <w:sz w:val="24"/>
          <w:szCs w:val="24"/>
          <w:lang w:val="en-US"/>
          <w14:ligatures w14:val="standardContextual"/>
        </w:rPr>
      </w:pPr>
      <w:r w:rsidRPr="00967FE3">
        <w:t>5.</w:t>
      </w:r>
      <w:r>
        <w:rPr>
          <w:rFonts w:eastAsiaTheme="minorEastAsia"/>
          <w:b w:val="0"/>
          <w:caps w:val="0"/>
          <w:color w:val="auto"/>
          <w:kern w:val="2"/>
          <w:sz w:val="24"/>
          <w:szCs w:val="24"/>
          <w:lang w:val="en-US"/>
          <w14:ligatures w14:val="standardContextual"/>
        </w:rPr>
        <w:tab/>
      </w:r>
      <w:r>
        <w:t>SELECTION AND RECRUITMENT</w:t>
      </w:r>
      <w:r>
        <w:tab/>
      </w:r>
      <w:r>
        <w:fldChar w:fldCharType="begin"/>
      </w:r>
      <w:r>
        <w:instrText xml:space="preserve"> PAGEREF _Toc190119632 \h </w:instrText>
      </w:r>
      <w:r>
        <w:fldChar w:fldCharType="separate"/>
      </w:r>
      <w:r>
        <w:t>7</w:t>
      </w:r>
      <w:r>
        <w:fldChar w:fldCharType="end"/>
      </w:r>
    </w:p>
    <w:p w14:paraId="0FC6CDCE" w14:textId="194B3D1B" w:rsidR="00E613AC" w:rsidRDefault="00E613AC">
      <w:pPr>
        <w:pStyle w:val="TOC2"/>
        <w:rPr>
          <w:rFonts w:eastAsiaTheme="minorEastAsia"/>
          <w:color w:val="auto"/>
          <w:kern w:val="2"/>
          <w:sz w:val="24"/>
          <w:szCs w:val="24"/>
          <w:lang w:val="en-US"/>
          <w14:ligatures w14:val="standardContextual"/>
        </w:rPr>
      </w:pPr>
      <w:r w:rsidRPr="00967FE3">
        <w:t>5.1.</w:t>
      </w:r>
      <w:r>
        <w:rPr>
          <w:rFonts w:eastAsiaTheme="minorEastAsia"/>
          <w:color w:val="auto"/>
          <w:kern w:val="2"/>
          <w:sz w:val="24"/>
          <w:szCs w:val="24"/>
          <w:lang w:val="en-US"/>
          <w14:ligatures w14:val="standardContextual"/>
        </w:rPr>
        <w:tab/>
      </w:r>
      <w:r>
        <w:t>Selection process</w:t>
      </w:r>
      <w:r>
        <w:tab/>
      </w:r>
      <w:r>
        <w:fldChar w:fldCharType="begin"/>
      </w:r>
      <w:r>
        <w:instrText xml:space="preserve"> PAGEREF _Toc190119633 \h </w:instrText>
      </w:r>
      <w:r>
        <w:fldChar w:fldCharType="separate"/>
      </w:r>
      <w:r>
        <w:t>7</w:t>
      </w:r>
      <w:r>
        <w:fldChar w:fldCharType="end"/>
      </w:r>
    </w:p>
    <w:p w14:paraId="58D2180C" w14:textId="05256F1A" w:rsidR="00E613AC" w:rsidRDefault="00E613AC">
      <w:pPr>
        <w:pStyle w:val="TOC3"/>
        <w:tabs>
          <w:tab w:val="left" w:pos="1134"/>
        </w:tabs>
        <w:rPr>
          <w:rFonts w:eastAsiaTheme="minorEastAsia"/>
          <w:noProof/>
          <w:color w:val="auto"/>
          <w:kern w:val="2"/>
          <w:sz w:val="24"/>
          <w:szCs w:val="24"/>
          <w:lang w:val="en-US"/>
          <w14:ligatures w14:val="standardContextual"/>
        </w:rPr>
      </w:pPr>
      <w:r w:rsidRPr="00967FE3">
        <w:rPr>
          <w:noProof/>
        </w:rPr>
        <w:t>5.1.1.</w:t>
      </w:r>
      <w:r>
        <w:rPr>
          <w:rFonts w:eastAsiaTheme="minorEastAsia"/>
          <w:noProof/>
          <w:color w:val="auto"/>
          <w:kern w:val="2"/>
          <w:sz w:val="24"/>
          <w:szCs w:val="24"/>
          <w:lang w:val="en-US"/>
          <w14:ligatures w14:val="standardContextual"/>
        </w:rPr>
        <w:tab/>
      </w:r>
      <w:r>
        <w:rPr>
          <w:noProof/>
        </w:rPr>
        <w:t>Personal attributes</w:t>
      </w:r>
      <w:r>
        <w:rPr>
          <w:noProof/>
        </w:rPr>
        <w:tab/>
      </w:r>
      <w:r>
        <w:rPr>
          <w:noProof/>
        </w:rPr>
        <w:fldChar w:fldCharType="begin"/>
      </w:r>
      <w:r>
        <w:rPr>
          <w:noProof/>
        </w:rPr>
        <w:instrText xml:space="preserve"> PAGEREF _Toc190119634 \h </w:instrText>
      </w:r>
      <w:r>
        <w:rPr>
          <w:noProof/>
        </w:rPr>
      </w:r>
      <w:r>
        <w:rPr>
          <w:noProof/>
        </w:rPr>
        <w:fldChar w:fldCharType="separate"/>
      </w:r>
      <w:r>
        <w:rPr>
          <w:noProof/>
        </w:rPr>
        <w:t>8</w:t>
      </w:r>
      <w:r>
        <w:rPr>
          <w:noProof/>
        </w:rPr>
        <w:fldChar w:fldCharType="end"/>
      </w:r>
    </w:p>
    <w:p w14:paraId="0EF177C1" w14:textId="7D6CF3A9" w:rsidR="00E613AC" w:rsidRDefault="00E613AC">
      <w:pPr>
        <w:pStyle w:val="TOC3"/>
        <w:tabs>
          <w:tab w:val="left" w:pos="1134"/>
        </w:tabs>
        <w:rPr>
          <w:rFonts w:eastAsiaTheme="minorEastAsia"/>
          <w:noProof/>
          <w:color w:val="auto"/>
          <w:kern w:val="2"/>
          <w:sz w:val="24"/>
          <w:szCs w:val="24"/>
          <w:lang w:val="en-US"/>
          <w14:ligatures w14:val="standardContextual"/>
        </w:rPr>
      </w:pPr>
      <w:r w:rsidRPr="00967FE3">
        <w:rPr>
          <w:noProof/>
        </w:rPr>
        <w:t>5.1.2.</w:t>
      </w:r>
      <w:r>
        <w:rPr>
          <w:rFonts w:eastAsiaTheme="minorEastAsia"/>
          <w:noProof/>
          <w:color w:val="auto"/>
          <w:kern w:val="2"/>
          <w:sz w:val="24"/>
          <w:szCs w:val="24"/>
          <w:lang w:val="en-US"/>
          <w14:ligatures w14:val="standardContextual"/>
        </w:rPr>
        <w:tab/>
      </w:r>
      <w:r>
        <w:rPr>
          <w:noProof/>
        </w:rPr>
        <w:t>Aptitude/psychometric testing</w:t>
      </w:r>
      <w:r>
        <w:rPr>
          <w:noProof/>
        </w:rPr>
        <w:tab/>
      </w:r>
      <w:r>
        <w:rPr>
          <w:noProof/>
        </w:rPr>
        <w:fldChar w:fldCharType="begin"/>
      </w:r>
      <w:r>
        <w:rPr>
          <w:noProof/>
        </w:rPr>
        <w:instrText xml:space="preserve"> PAGEREF _Toc190119635 \h </w:instrText>
      </w:r>
      <w:r>
        <w:rPr>
          <w:noProof/>
        </w:rPr>
      </w:r>
      <w:r>
        <w:rPr>
          <w:noProof/>
        </w:rPr>
        <w:fldChar w:fldCharType="separate"/>
      </w:r>
      <w:r>
        <w:rPr>
          <w:noProof/>
        </w:rPr>
        <w:t>8</w:t>
      </w:r>
      <w:r>
        <w:rPr>
          <w:noProof/>
        </w:rPr>
        <w:fldChar w:fldCharType="end"/>
      </w:r>
    </w:p>
    <w:p w14:paraId="608BD019" w14:textId="5C2BBF3E" w:rsidR="00E613AC" w:rsidRDefault="00E613AC">
      <w:pPr>
        <w:pStyle w:val="TOC3"/>
        <w:tabs>
          <w:tab w:val="left" w:pos="1134"/>
        </w:tabs>
        <w:rPr>
          <w:rFonts w:eastAsiaTheme="minorEastAsia"/>
          <w:noProof/>
          <w:color w:val="auto"/>
          <w:kern w:val="2"/>
          <w:sz w:val="24"/>
          <w:szCs w:val="24"/>
          <w:lang w:val="en-US"/>
          <w14:ligatures w14:val="standardContextual"/>
        </w:rPr>
      </w:pPr>
      <w:r w:rsidRPr="00967FE3">
        <w:rPr>
          <w:noProof/>
        </w:rPr>
        <w:t>5.1.3.</w:t>
      </w:r>
      <w:r>
        <w:rPr>
          <w:rFonts w:eastAsiaTheme="minorEastAsia"/>
          <w:noProof/>
          <w:color w:val="auto"/>
          <w:kern w:val="2"/>
          <w:sz w:val="24"/>
          <w:szCs w:val="24"/>
          <w:lang w:val="en-US"/>
          <w14:ligatures w14:val="standardContextual"/>
        </w:rPr>
        <w:tab/>
      </w:r>
      <w:r>
        <w:rPr>
          <w:noProof/>
        </w:rPr>
        <w:t>Medical/physical requirements</w:t>
      </w:r>
      <w:r>
        <w:rPr>
          <w:noProof/>
        </w:rPr>
        <w:tab/>
      </w:r>
      <w:r>
        <w:rPr>
          <w:noProof/>
        </w:rPr>
        <w:fldChar w:fldCharType="begin"/>
      </w:r>
      <w:r>
        <w:rPr>
          <w:noProof/>
        </w:rPr>
        <w:instrText xml:space="preserve"> PAGEREF _Toc190119636 \h </w:instrText>
      </w:r>
      <w:r>
        <w:rPr>
          <w:noProof/>
        </w:rPr>
      </w:r>
      <w:r>
        <w:rPr>
          <w:noProof/>
        </w:rPr>
        <w:fldChar w:fldCharType="separate"/>
      </w:r>
      <w:r>
        <w:rPr>
          <w:noProof/>
        </w:rPr>
        <w:t>8</w:t>
      </w:r>
      <w:r>
        <w:rPr>
          <w:noProof/>
        </w:rPr>
        <w:fldChar w:fldCharType="end"/>
      </w:r>
    </w:p>
    <w:p w14:paraId="6EBB36A1" w14:textId="716319BF" w:rsidR="00E613AC" w:rsidRDefault="00E613AC">
      <w:pPr>
        <w:pStyle w:val="TOC2"/>
        <w:rPr>
          <w:rFonts w:eastAsiaTheme="minorEastAsia"/>
          <w:color w:val="auto"/>
          <w:kern w:val="2"/>
          <w:sz w:val="24"/>
          <w:szCs w:val="24"/>
          <w:lang w:val="en-US"/>
          <w14:ligatures w14:val="standardContextual"/>
        </w:rPr>
      </w:pPr>
      <w:r w:rsidRPr="00967FE3">
        <w:t>5.2.</w:t>
      </w:r>
      <w:r>
        <w:rPr>
          <w:rFonts w:eastAsiaTheme="minorEastAsia"/>
          <w:color w:val="auto"/>
          <w:kern w:val="2"/>
          <w:sz w:val="24"/>
          <w:szCs w:val="24"/>
          <w:lang w:val="en-US"/>
          <w14:ligatures w14:val="standardContextual"/>
        </w:rPr>
        <w:tab/>
      </w:r>
      <w:r>
        <w:t>Shiftwork</w:t>
      </w:r>
      <w:r>
        <w:tab/>
      </w:r>
      <w:r>
        <w:fldChar w:fldCharType="begin"/>
      </w:r>
      <w:r>
        <w:instrText xml:space="preserve"> PAGEREF _Toc190119637 \h </w:instrText>
      </w:r>
      <w:r>
        <w:fldChar w:fldCharType="separate"/>
      </w:r>
      <w:r>
        <w:t>9</w:t>
      </w:r>
      <w:r>
        <w:fldChar w:fldCharType="end"/>
      </w:r>
    </w:p>
    <w:p w14:paraId="1F2BBFBE" w14:textId="73B22856" w:rsidR="00E613AC" w:rsidRDefault="00E613AC">
      <w:pPr>
        <w:pStyle w:val="TOC1"/>
        <w:rPr>
          <w:rFonts w:eastAsiaTheme="minorEastAsia"/>
          <w:b w:val="0"/>
          <w:caps w:val="0"/>
          <w:color w:val="auto"/>
          <w:kern w:val="2"/>
          <w:sz w:val="24"/>
          <w:szCs w:val="24"/>
          <w:lang w:val="en-US"/>
          <w14:ligatures w14:val="standardContextual"/>
        </w:rPr>
      </w:pPr>
      <w:r w:rsidRPr="00967FE3">
        <w:t>6.</w:t>
      </w:r>
      <w:r>
        <w:rPr>
          <w:rFonts w:eastAsiaTheme="minorEastAsia"/>
          <w:b w:val="0"/>
          <w:caps w:val="0"/>
          <w:color w:val="auto"/>
          <w:kern w:val="2"/>
          <w:sz w:val="24"/>
          <w:szCs w:val="24"/>
          <w:lang w:val="en-US"/>
          <w14:ligatures w14:val="standardContextual"/>
        </w:rPr>
        <w:tab/>
      </w:r>
      <w:r>
        <w:t>TRAINING</w:t>
      </w:r>
      <w:r>
        <w:tab/>
      </w:r>
      <w:r>
        <w:fldChar w:fldCharType="begin"/>
      </w:r>
      <w:r>
        <w:instrText xml:space="preserve"> PAGEREF _Toc190119638 \h </w:instrText>
      </w:r>
      <w:r>
        <w:fldChar w:fldCharType="separate"/>
      </w:r>
      <w:r>
        <w:t>9</w:t>
      </w:r>
      <w:r>
        <w:fldChar w:fldCharType="end"/>
      </w:r>
    </w:p>
    <w:p w14:paraId="6C679C3C" w14:textId="316B3B69" w:rsidR="00E613AC" w:rsidRDefault="00E613AC">
      <w:pPr>
        <w:pStyle w:val="TOC2"/>
        <w:rPr>
          <w:rFonts w:eastAsiaTheme="minorEastAsia"/>
          <w:color w:val="auto"/>
          <w:kern w:val="2"/>
          <w:sz w:val="24"/>
          <w:szCs w:val="24"/>
          <w:lang w:val="en-US"/>
          <w14:ligatures w14:val="standardContextual"/>
        </w:rPr>
      </w:pPr>
      <w:r w:rsidRPr="00967FE3">
        <w:t>6.1.</w:t>
      </w:r>
      <w:r>
        <w:rPr>
          <w:rFonts w:eastAsiaTheme="minorEastAsia"/>
          <w:color w:val="auto"/>
          <w:kern w:val="2"/>
          <w:sz w:val="24"/>
          <w:szCs w:val="24"/>
          <w:lang w:val="en-US"/>
          <w14:ligatures w14:val="standardContextual"/>
        </w:rPr>
        <w:tab/>
      </w:r>
      <w:r>
        <w:t>Recognition of prior learning</w:t>
      </w:r>
      <w:r>
        <w:tab/>
      </w:r>
      <w:r>
        <w:fldChar w:fldCharType="begin"/>
      </w:r>
      <w:r>
        <w:instrText xml:space="preserve"> PAGEREF _Toc190119639 \h </w:instrText>
      </w:r>
      <w:r>
        <w:fldChar w:fldCharType="separate"/>
      </w:r>
      <w:r>
        <w:t>9</w:t>
      </w:r>
      <w:r>
        <w:fldChar w:fldCharType="end"/>
      </w:r>
    </w:p>
    <w:p w14:paraId="5DE19D2F" w14:textId="1EE94AA8" w:rsidR="00E613AC" w:rsidRDefault="00E613AC">
      <w:pPr>
        <w:pStyle w:val="TOC2"/>
        <w:rPr>
          <w:rFonts w:eastAsiaTheme="minorEastAsia"/>
          <w:color w:val="auto"/>
          <w:kern w:val="2"/>
          <w:sz w:val="24"/>
          <w:szCs w:val="24"/>
          <w:lang w:val="en-US"/>
          <w14:ligatures w14:val="standardContextual"/>
        </w:rPr>
      </w:pPr>
      <w:r w:rsidRPr="00967FE3">
        <w:t>6.2.</w:t>
      </w:r>
      <w:r>
        <w:rPr>
          <w:rFonts w:eastAsiaTheme="minorEastAsia"/>
          <w:color w:val="auto"/>
          <w:kern w:val="2"/>
          <w:sz w:val="24"/>
          <w:szCs w:val="24"/>
          <w:lang w:val="en-US"/>
          <w14:ligatures w14:val="standardContextual"/>
        </w:rPr>
        <w:tab/>
      </w:r>
      <w:r>
        <w:t>Model courses</w:t>
      </w:r>
      <w:r>
        <w:tab/>
      </w:r>
      <w:r>
        <w:fldChar w:fldCharType="begin"/>
      </w:r>
      <w:r>
        <w:instrText xml:space="preserve"> PAGEREF _Toc190119640 \h </w:instrText>
      </w:r>
      <w:r>
        <w:fldChar w:fldCharType="separate"/>
      </w:r>
      <w:r>
        <w:t>9</w:t>
      </w:r>
      <w:r>
        <w:fldChar w:fldCharType="end"/>
      </w:r>
    </w:p>
    <w:p w14:paraId="335809CA" w14:textId="17F7630C" w:rsidR="00E613AC" w:rsidRDefault="00E613AC">
      <w:pPr>
        <w:pStyle w:val="TOC3"/>
        <w:tabs>
          <w:tab w:val="left" w:pos="1134"/>
        </w:tabs>
        <w:rPr>
          <w:rFonts w:eastAsiaTheme="minorEastAsia"/>
          <w:noProof/>
          <w:color w:val="auto"/>
          <w:kern w:val="2"/>
          <w:sz w:val="24"/>
          <w:szCs w:val="24"/>
          <w:lang w:val="en-US"/>
          <w14:ligatures w14:val="standardContextual"/>
        </w:rPr>
      </w:pPr>
      <w:r w:rsidRPr="00967FE3">
        <w:rPr>
          <w:noProof/>
        </w:rPr>
        <w:t>6.2.1.</w:t>
      </w:r>
      <w:r>
        <w:rPr>
          <w:rFonts w:eastAsiaTheme="minorEastAsia"/>
          <w:noProof/>
          <w:color w:val="auto"/>
          <w:kern w:val="2"/>
          <w:sz w:val="24"/>
          <w:szCs w:val="24"/>
          <w:lang w:val="en-US"/>
          <w14:ligatures w14:val="standardContextual"/>
        </w:rPr>
        <w:tab/>
      </w:r>
      <w:r>
        <w:rPr>
          <w:noProof/>
        </w:rPr>
        <w:t>C0103-1 VTS Operator training</w:t>
      </w:r>
      <w:r>
        <w:rPr>
          <w:noProof/>
        </w:rPr>
        <w:tab/>
      </w:r>
      <w:r>
        <w:rPr>
          <w:noProof/>
        </w:rPr>
        <w:fldChar w:fldCharType="begin"/>
      </w:r>
      <w:r>
        <w:rPr>
          <w:noProof/>
        </w:rPr>
        <w:instrText xml:space="preserve"> PAGEREF _Toc190119641 \h </w:instrText>
      </w:r>
      <w:r>
        <w:rPr>
          <w:noProof/>
        </w:rPr>
      </w:r>
      <w:r>
        <w:rPr>
          <w:noProof/>
        </w:rPr>
        <w:fldChar w:fldCharType="separate"/>
      </w:r>
      <w:r>
        <w:rPr>
          <w:noProof/>
        </w:rPr>
        <w:t>10</w:t>
      </w:r>
      <w:r>
        <w:rPr>
          <w:noProof/>
        </w:rPr>
        <w:fldChar w:fldCharType="end"/>
      </w:r>
    </w:p>
    <w:p w14:paraId="537C4B92" w14:textId="492757C1" w:rsidR="00E613AC" w:rsidRDefault="00E613AC">
      <w:pPr>
        <w:pStyle w:val="TOC3"/>
        <w:tabs>
          <w:tab w:val="left" w:pos="1134"/>
        </w:tabs>
        <w:rPr>
          <w:rFonts w:eastAsiaTheme="minorEastAsia"/>
          <w:noProof/>
          <w:color w:val="auto"/>
          <w:kern w:val="2"/>
          <w:sz w:val="24"/>
          <w:szCs w:val="24"/>
          <w:lang w:val="en-US"/>
          <w14:ligatures w14:val="standardContextual"/>
        </w:rPr>
      </w:pPr>
      <w:r w:rsidRPr="00967FE3">
        <w:rPr>
          <w:noProof/>
        </w:rPr>
        <w:t>6.2.2.</w:t>
      </w:r>
      <w:r>
        <w:rPr>
          <w:rFonts w:eastAsiaTheme="minorEastAsia"/>
          <w:noProof/>
          <w:color w:val="auto"/>
          <w:kern w:val="2"/>
          <w:sz w:val="24"/>
          <w:szCs w:val="24"/>
          <w:lang w:val="en-US"/>
          <w14:ligatures w14:val="standardContextual"/>
        </w:rPr>
        <w:tab/>
      </w:r>
      <w:r>
        <w:rPr>
          <w:noProof/>
        </w:rPr>
        <w:t>C0103-2  VTS Supervisor training</w:t>
      </w:r>
      <w:r>
        <w:rPr>
          <w:noProof/>
        </w:rPr>
        <w:tab/>
      </w:r>
      <w:r>
        <w:rPr>
          <w:noProof/>
        </w:rPr>
        <w:fldChar w:fldCharType="begin"/>
      </w:r>
      <w:r>
        <w:rPr>
          <w:noProof/>
        </w:rPr>
        <w:instrText xml:space="preserve"> PAGEREF _Toc190119642 \h </w:instrText>
      </w:r>
      <w:r>
        <w:rPr>
          <w:noProof/>
        </w:rPr>
      </w:r>
      <w:r>
        <w:rPr>
          <w:noProof/>
        </w:rPr>
        <w:fldChar w:fldCharType="separate"/>
      </w:r>
      <w:r>
        <w:rPr>
          <w:noProof/>
        </w:rPr>
        <w:t>10</w:t>
      </w:r>
      <w:r>
        <w:rPr>
          <w:noProof/>
        </w:rPr>
        <w:fldChar w:fldCharType="end"/>
      </w:r>
    </w:p>
    <w:p w14:paraId="626BFAED" w14:textId="275AF5B4" w:rsidR="00E613AC" w:rsidRDefault="00E613AC">
      <w:pPr>
        <w:pStyle w:val="TOC3"/>
        <w:tabs>
          <w:tab w:val="left" w:pos="1134"/>
        </w:tabs>
        <w:rPr>
          <w:rFonts w:eastAsiaTheme="minorEastAsia"/>
          <w:noProof/>
          <w:color w:val="auto"/>
          <w:kern w:val="2"/>
          <w:sz w:val="24"/>
          <w:szCs w:val="24"/>
          <w:lang w:val="en-US"/>
          <w14:ligatures w14:val="standardContextual"/>
        </w:rPr>
      </w:pPr>
      <w:r w:rsidRPr="00967FE3">
        <w:rPr>
          <w:noProof/>
        </w:rPr>
        <w:t>6.2.3.</w:t>
      </w:r>
      <w:r>
        <w:rPr>
          <w:rFonts w:eastAsiaTheme="minorEastAsia"/>
          <w:noProof/>
          <w:color w:val="auto"/>
          <w:kern w:val="2"/>
          <w:sz w:val="24"/>
          <w:szCs w:val="24"/>
          <w:lang w:val="en-US"/>
          <w14:ligatures w14:val="standardContextual"/>
        </w:rPr>
        <w:tab/>
      </w:r>
      <w:r>
        <w:rPr>
          <w:noProof/>
        </w:rPr>
        <w:t>C0103-3 VTS On-the-Job training</w:t>
      </w:r>
      <w:r>
        <w:rPr>
          <w:noProof/>
        </w:rPr>
        <w:tab/>
      </w:r>
      <w:r>
        <w:rPr>
          <w:noProof/>
        </w:rPr>
        <w:fldChar w:fldCharType="begin"/>
      </w:r>
      <w:r>
        <w:rPr>
          <w:noProof/>
        </w:rPr>
        <w:instrText xml:space="preserve"> PAGEREF _Toc190119643 \h </w:instrText>
      </w:r>
      <w:r>
        <w:rPr>
          <w:noProof/>
        </w:rPr>
      </w:r>
      <w:r>
        <w:rPr>
          <w:noProof/>
        </w:rPr>
        <w:fldChar w:fldCharType="separate"/>
      </w:r>
      <w:r>
        <w:rPr>
          <w:noProof/>
        </w:rPr>
        <w:t>10</w:t>
      </w:r>
      <w:r>
        <w:rPr>
          <w:noProof/>
        </w:rPr>
        <w:fldChar w:fldCharType="end"/>
      </w:r>
    </w:p>
    <w:p w14:paraId="63863C99" w14:textId="6B9A5B62" w:rsidR="00E613AC" w:rsidRDefault="00E613AC">
      <w:pPr>
        <w:pStyle w:val="TOC3"/>
        <w:tabs>
          <w:tab w:val="left" w:pos="1134"/>
        </w:tabs>
        <w:rPr>
          <w:rFonts w:eastAsiaTheme="minorEastAsia"/>
          <w:noProof/>
          <w:color w:val="auto"/>
          <w:kern w:val="2"/>
          <w:sz w:val="24"/>
          <w:szCs w:val="24"/>
          <w:lang w:val="en-US"/>
          <w14:ligatures w14:val="standardContextual"/>
        </w:rPr>
      </w:pPr>
      <w:r w:rsidRPr="00967FE3">
        <w:rPr>
          <w:noProof/>
        </w:rPr>
        <w:t>6.2.4.</w:t>
      </w:r>
      <w:r>
        <w:rPr>
          <w:rFonts w:eastAsiaTheme="minorEastAsia"/>
          <w:noProof/>
          <w:color w:val="auto"/>
          <w:kern w:val="2"/>
          <w:sz w:val="24"/>
          <w:szCs w:val="24"/>
          <w:lang w:val="en-US"/>
          <w14:ligatures w14:val="standardContextual"/>
        </w:rPr>
        <w:tab/>
      </w:r>
      <w:r>
        <w:rPr>
          <w:noProof/>
        </w:rPr>
        <w:t>C0103-4 VTS On-the-Job Training Instructor</w:t>
      </w:r>
      <w:r>
        <w:rPr>
          <w:noProof/>
        </w:rPr>
        <w:tab/>
      </w:r>
      <w:r>
        <w:rPr>
          <w:noProof/>
        </w:rPr>
        <w:fldChar w:fldCharType="begin"/>
      </w:r>
      <w:r>
        <w:rPr>
          <w:noProof/>
        </w:rPr>
        <w:instrText xml:space="preserve"> PAGEREF _Toc190119644 \h </w:instrText>
      </w:r>
      <w:r>
        <w:rPr>
          <w:noProof/>
        </w:rPr>
      </w:r>
      <w:r>
        <w:rPr>
          <w:noProof/>
        </w:rPr>
        <w:fldChar w:fldCharType="separate"/>
      </w:r>
      <w:r>
        <w:rPr>
          <w:noProof/>
        </w:rPr>
        <w:t>10</w:t>
      </w:r>
      <w:r>
        <w:rPr>
          <w:noProof/>
        </w:rPr>
        <w:fldChar w:fldCharType="end"/>
      </w:r>
    </w:p>
    <w:p w14:paraId="2FCFA601" w14:textId="1F9F6774" w:rsidR="00E613AC" w:rsidRDefault="00E613AC">
      <w:pPr>
        <w:pStyle w:val="TOC3"/>
        <w:tabs>
          <w:tab w:val="left" w:pos="1134"/>
        </w:tabs>
        <w:rPr>
          <w:rFonts w:eastAsiaTheme="minorEastAsia"/>
          <w:noProof/>
          <w:color w:val="auto"/>
          <w:kern w:val="2"/>
          <w:sz w:val="24"/>
          <w:szCs w:val="24"/>
          <w:lang w:val="en-US"/>
          <w14:ligatures w14:val="standardContextual"/>
        </w:rPr>
      </w:pPr>
      <w:r w:rsidRPr="00967FE3">
        <w:rPr>
          <w:noProof/>
        </w:rPr>
        <w:t>6.2.5.</w:t>
      </w:r>
      <w:r>
        <w:rPr>
          <w:rFonts w:eastAsiaTheme="minorEastAsia"/>
          <w:noProof/>
          <w:color w:val="auto"/>
          <w:kern w:val="2"/>
          <w:sz w:val="24"/>
          <w:szCs w:val="24"/>
          <w:lang w:val="en-US"/>
          <w14:ligatures w14:val="standardContextual"/>
        </w:rPr>
        <w:tab/>
      </w:r>
      <w:r>
        <w:rPr>
          <w:noProof/>
        </w:rPr>
        <w:t>C0103-5 Recurrent Training  for VTS Personnel</w:t>
      </w:r>
      <w:r>
        <w:rPr>
          <w:noProof/>
        </w:rPr>
        <w:tab/>
      </w:r>
      <w:r>
        <w:rPr>
          <w:noProof/>
        </w:rPr>
        <w:fldChar w:fldCharType="begin"/>
      </w:r>
      <w:r>
        <w:rPr>
          <w:noProof/>
        </w:rPr>
        <w:instrText xml:space="preserve"> PAGEREF _Toc190119645 \h </w:instrText>
      </w:r>
      <w:r>
        <w:rPr>
          <w:noProof/>
        </w:rPr>
      </w:r>
      <w:r>
        <w:rPr>
          <w:noProof/>
        </w:rPr>
        <w:fldChar w:fldCharType="separate"/>
      </w:r>
      <w:r>
        <w:rPr>
          <w:noProof/>
        </w:rPr>
        <w:t>11</w:t>
      </w:r>
      <w:r>
        <w:rPr>
          <w:noProof/>
        </w:rPr>
        <w:fldChar w:fldCharType="end"/>
      </w:r>
    </w:p>
    <w:p w14:paraId="4C2047D5" w14:textId="1FFF4AC2" w:rsidR="00E613AC" w:rsidRDefault="00E613AC">
      <w:pPr>
        <w:pStyle w:val="TOC2"/>
        <w:rPr>
          <w:rFonts w:eastAsiaTheme="minorEastAsia"/>
          <w:color w:val="auto"/>
          <w:kern w:val="2"/>
          <w:sz w:val="24"/>
          <w:szCs w:val="24"/>
          <w:lang w:val="en-US"/>
          <w14:ligatures w14:val="standardContextual"/>
        </w:rPr>
      </w:pPr>
      <w:r w:rsidRPr="00967FE3">
        <w:t>6.3.</w:t>
      </w:r>
      <w:r>
        <w:rPr>
          <w:rFonts w:eastAsiaTheme="minorEastAsia"/>
          <w:color w:val="auto"/>
          <w:kern w:val="2"/>
          <w:sz w:val="24"/>
          <w:szCs w:val="24"/>
          <w:lang w:val="en-US"/>
          <w14:ligatures w14:val="standardContextual"/>
        </w:rPr>
        <w:tab/>
      </w:r>
      <w:r>
        <w:t>Approval of VTS model courses</w:t>
      </w:r>
      <w:r>
        <w:tab/>
      </w:r>
      <w:r>
        <w:fldChar w:fldCharType="begin"/>
      </w:r>
      <w:r>
        <w:instrText xml:space="preserve"> PAGEREF _Toc190119646 \h </w:instrText>
      </w:r>
      <w:r>
        <w:fldChar w:fldCharType="separate"/>
      </w:r>
      <w:r>
        <w:t>11</w:t>
      </w:r>
      <w:r>
        <w:fldChar w:fldCharType="end"/>
      </w:r>
    </w:p>
    <w:p w14:paraId="0D709D8F" w14:textId="3E1CA57B" w:rsidR="00E613AC" w:rsidRDefault="00E613AC">
      <w:pPr>
        <w:pStyle w:val="TOC2"/>
        <w:rPr>
          <w:rFonts w:eastAsiaTheme="minorEastAsia"/>
          <w:color w:val="auto"/>
          <w:kern w:val="2"/>
          <w:sz w:val="24"/>
          <w:szCs w:val="24"/>
          <w:lang w:val="en-US"/>
          <w14:ligatures w14:val="standardContextual"/>
        </w:rPr>
      </w:pPr>
      <w:r w:rsidRPr="00967FE3">
        <w:t>6.4.</w:t>
      </w:r>
      <w:r>
        <w:rPr>
          <w:rFonts w:eastAsiaTheme="minorEastAsia"/>
          <w:color w:val="auto"/>
          <w:kern w:val="2"/>
          <w:sz w:val="24"/>
          <w:szCs w:val="24"/>
          <w:lang w:val="en-US"/>
          <w14:ligatures w14:val="standardContextual"/>
        </w:rPr>
        <w:tab/>
      </w:r>
      <w:r>
        <w:t>Use of simulators</w:t>
      </w:r>
      <w:r>
        <w:tab/>
      </w:r>
      <w:r>
        <w:fldChar w:fldCharType="begin"/>
      </w:r>
      <w:r>
        <w:instrText xml:space="preserve"> PAGEREF _Toc190119647 \h </w:instrText>
      </w:r>
      <w:r>
        <w:fldChar w:fldCharType="separate"/>
      </w:r>
      <w:r>
        <w:t>11</w:t>
      </w:r>
      <w:r>
        <w:fldChar w:fldCharType="end"/>
      </w:r>
    </w:p>
    <w:p w14:paraId="34592EFF" w14:textId="1646720C" w:rsidR="00E613AC" w:rsidRDefault="00E613AC">
      <w:pPr>
        <w:pStyle w:val="TOC1"/>
        <w:rPr>
          <w:rFonts w:eastAsiaTheme="minorEastAsia"/>
          <w:b w:val="0"/>
          <w:caps w:val="0"/>
          <w:color w:val="auto"/>
          <w:kern w:val="2"/>
          <w:sz w:val="24"/>
          <w:szCs w:val="24"/>
          <w:lang w:val="en-US"/>
          <w14:ligatures w14:val="standardContextual"/>
        </w:rPr>
      </w:pPr>
      <w:r w:rsidRPr="00967FE3">
        <w:t>7.</w:t>
      </w:r>
      <w:r>
        <w:rPr>
          <w:rFonts w:eastAsiaTheme="minorEastAsia"/>
          <w:b w:val="0"/>
          <w:caps w:val="0"/>
          <w:color w:val="auto"/>
          <w:kern w:val="2"/>
          <w:sz w:val="24"/>
          <w:szCs w:val="24"/>
          <w:lang w:val="en-US"/>
          <w14:ligatures w14:val="standardContextual"/>
        </w:rPr>
        <w:tab/>
      </w:r>
      <w:r>
        <w:t>QUALIFICATIONS FOR INSTRUCTORS AND ASSESSORS</w:t>
      </w:r>
      <w:r>
        <w:tab/>
      </w:r>
      <w:r>
        <w:fldChar w:fldCharType="begin"/>
      </w:r>
      <w:r>
        <w:instrText xml:space="preserve"> PAGEREF _Toc190119648 \h </w:instrText>
      </w:r>
      <w:r>
        <w:fldChar w:fldCharType="separate"/>
      </w:r>
      <w:r>
        <w:t>12</w:t>
      </w:r>
      <w:r>
        <w:fldChar w:fldCharType="end"/>
      </w:r>
    </w:p>
    <w:p w14:paraId="5C6CC161" w14:textId="6889BE94" w:rsidR="00E613AC" w:rsidRDefault="00E613AC">
      <w:pPr>
        <w:pStyle w:val="TOC2"/>
        <w:rPr>
          <w:rFonts w:eastAsiaTheme="minorEastAsia"/>
          <w:color w:val="auto"/>
          <w:kern w:val="2"/>
          <w:sz w:val="24"/>
          <w:szCs w:val="24"/>
          <w:lang w:val="en-US"/>
          <w14:ligatures w14:val="standardContextual"/>
        </w:rPr>
      </w:pPr>
      <w:r w:rsidRPr="00967FE3">
        <w:t>7.1.</w:t>
      </w:r>
      <w:r>
        <w:rPr>
          <w:rFonts w:eastAsiaTheme="minorEastAsia"/>
          <w:color w:val="auto"/>
          <w:kern w:val="2"/>
          <w:sz w:val="24"/>
          <w:szCs w:val="24"/>
          <w:lang w:val="en-US"/>
          <w14:ligatures w14:val="standardContextual"/>
        </w:rPr>
        <w:tab/>
      </w:r>
      <w:r>
        <w:t>Instructors and assessors at accredited training organizations</w:t>
      </w:r>
      <w:r>
        <w:tab/>
      </w:r>
      <w:r>
        <w:fldChar w:fldCharType="begin"/>
      </w:r>
      <w:r>
        <w:instrText xml:space="preserve"> PAGEREF _Toc190119649 \h </w:instrText>
      </w:r>
      <w:r>
        <w:fldChar w:fldCharType="separate"/>
      </w:r>
      <w:r>
        <w:t>12</w:t>
      </w:r>
      <w:r>
        <w:fldChar w:fldCharType="end"/>
      </w:r>
    </w:p>
    <w:p w14:paraId="534390C9" w14:textId="45A502E7" w:rsidR="00E613AC" w:rsidRDefault="00E613AC">
      <w:pPr>
        <w:pStyle w:val="TOC2"/>
        <w:rPr>
          <w:rFonts w:eastAsiaTheme="minorEastAsia"/>
          <w:color w:val="auto"/>
          <w:kern w:val="2"/>
          <w:sz w:val="24"/>
          <w:szCs w:val="24"/>
          <w:lang w:val="en-US"/>
          <w14:ligatures w14:val="standardContextual"/>
        </w:rPr>
      </w:pPr>
      <w:r w:rsidRPr="00967FE3">
        <w:t>7.2.</w:t>
      </w:r>
      <w:r>
        <w:rPr>
          <w:rFonts w:eastAsiaTheme="minorEastAsia"/>
          <w:color w:val="auto"/>
          <w:kern w:val="2"/>
          <w:sz w:val="24"/>
          <w:szCs w:val="24"/>
          <w:lang w:val="en-US"/>
          <w14:ligatures w14:val="standardContextual"/>
        </w:rPr>
        <w:tab/>
      </w:r>
      <w:r>
        <w:t>Instructors and assessors within VTS providers</w:t>
      </w:r>
      <w:r>
        <w:tab/>
      </w:r>
      <w:r>
        <w:fldChar w:fldCharType="begin"/>
      </w:r>
      <w:r>
        <w:instrText xml:space="preserve"> PAGEREF _Toc190119650 \h </w:instrText>
      </w:r>
      <w:r>
        <w:fldChar w:fldCharType="separate"/>
      </w:r>
      <w:r>
        <w:t>12</w:t>
      </w:r>
      <w:r>
        <w:fldChar w:fldCharType="end"/>
      </w:r>
    </w:p>
    <w:p w14:paraId="62165419" w14:textId="60B754B5" w:rsidR="00E613AC" w:rsidRDefault="00E613AC">
      <w:pPr>
        <w:pStyle w:val="TOC2"/>
        <w:rPr>
          <w:rFonts w:eastAsiaTheme="minorEastAsia"/>
          <w:color w:val="auto"/>
          <w:kern w:val="2"/>
          <w:sz w:val="24"/>
          <w:szCs w:val="24"/>
          <w:lang w:val="en-US"/>
          <w14:ligatures w14:val="standardContextual"/>
        </w:rPr>
      </w:pPr>
      <w:r w:rsidRPr="00967FE3">
        <w:t>7.3.</w:t>
      </w:r>
      <w:r>
        <w:rPr>
          <w:rFonts w:eastAsiaTheme="minorEastAsia"/>
          <w:color w:val="auto"/>
          <w:kern w:val="2"/>
          <w:sz w:val="24"/>
          <w:szCs w:val="24"/>
          <w:lang w:val="en-US"/>
          <w14:ligatures w14:val="standardContextual"/>
        </w:rPr>
        <w:tab/>
      </w:r>
      <w:r>
        <w:t>Instructors</w:t>
      </w:r>
      <w:r>
        <w:tab/>
      </w:r>
      <w:r>
        <w:fldChar w:fldCharType="begin"/>
      </w:r>
      <w:r>
        <w:instrText xml:space="preserve"> PAGEREF _Toc190119651 \h </w:instrText>
      </w:r>
      <w:r>
        <w:fldChar w:fldCharType="separate"/>
      </w:r>
      <w:r>
        <w:t>12</w:t>
      </w:r>
      <w:r>
        <w:fldChar w:fldCharType="end"/>
      </w:r>
    </w:p>
    <w:p w14:paraId="0DA51E33" w14:textId="73A97AC1" w:rsidR="00E613AC" w:rsidRDefault="00E613AC">
      <w:pPr>
        <w:pStyle w:val="TOC2"/>
        <w:rPr>
          <w:rFonts w:eastAsiaTheme="minorEastAsia"/>
          <w:color w:val="auto"/>
          <w:kern w:val="2"/>
          <w:sz w:val="24"/>
          <w:szCs w:val="24"/>
          <w:lang w:val="en-US"/>
          <w14:ligatures w14:val="standardContextual"/>
        </w:rPr>
      </w:pPr>
      <w:r w:rsidRPr="00967FE3">
        <w:t>7.4.</w:t>
      </w:r>
      <w:r>
        <w:rPr>
          <w:rFonts w:eastAsiaTheme="minorEastAsia"/>
          <w:color w:val="auto"/>
          <w:kern w:val="2"/>
          <w:sz w:val="24"/>
          <w:szCs w:val="24"/>
          <w:lang w:val="en-US"/>
          <w14:ligatures w14:val="standardContextual"/>
        </w:rPr>
        <w:tab/>
      </w:r>
      <w:r>
        <w:t>Assessors</w:t>
      </w:r>
      <w:r>
        <w:tab/>
      </w:r>
      <w:r>
        <w:fldChar w:fldCharType="begin"/>
      </w:r>
      <w:r>
        <w:instrText xml:space="preserve"> PAGEREF _Toc190119652 \h </w:instrText>
      </w:r>
      <w:r>
        <w:fldChar w:fldCharType="separate"/>
      </w:r>
      <w:r>
        <w:t>12</w:t>
      </w:r>
      <w:r>
        <w:fldChar w:fldCharType="end"/>
      </w:r>
    </w:p>
    <w:p w14:paraId="12843936" w14:textId="14D1D9D4" w:rsidR="00E613AC" w:rsidRDefault="00E613AC">
      <w:pPr>
        <w:pStyle w:val="TOC1"/>
        <w:rPr>
          <w:rFonts w:eastAsiaTheme="minorEastAsia"/>
          <w:b w:val="0"/>
          <w:caps w:val="0"/>
          <w:color w:val="auto"/>
          <w:kern w:val="2"/>
          <w:sz w:val="24"/>
          <w:szCs w:val="24"/>
          <w:lang w:val="en-US"/>
          <w14:ligatures w14:val="standardContextual"/>
        </w:rPr>
      </w:pPr>
      <w:r w:rsidRPr="00967FE3">
        <w:t>8.</w:t>
      </w:r>
      <w:r>
        <w:rPr>
          <w:rFonts w:eastAsiaTheme="minorEastAsia"/>
          <w:b w:val="0"/>
          <w:caps w:val="0"/>
          <w:color w:val="auto"/>
          <w:kern w:val="2"/>
          <w:sz w:val="24"/>
          <w:szCs w:val="24"/>
          <w:lang w:val="en-US"/>
          <w14:ligatures w14:val="standardContextual"/>
        </w:rPr>
        <w:tab/>
      </w:r>
      <w:r>
        <w:t>QUALIFICATION AND CERTIFICATION</w:t>
      </w:r>
      <w:r>
        <w:tab/>
      </w:r>
      <w:r>
        <w:fldChar w:fldCharType="begin"/>
      </w:r>
      <w:r>
        <w:instrText xml:space="preserve"> PAGEREF _Toc190119653 \h </w:instrText>
      </w:r>
      <w:r>
        <w:fldChar w:fldCharType="separate"/>
      </w:r>
      <w:r>
        <w:t>13</w:t>
      </w:r>
      <w:r>
        <w:fldChar w:fldCharType="end"/>
      </w:r>
    </w:p>
    <w:p w14:paraId="7593864F" w14:textId="2F15EAD5" w:rsidR="00E613AC" w:rsidRDefault="00E613AC">
      <w:pPr>
        <w:pStyle w:val="TOC2"/>
        <w:rPr>
          <w:rFonts w:eastAsiaTheme="minorEastAsia"/>
          <w:color w:val="auto"/>
          <w:kern w:val="2"/>
          <w:sz w:val="24"/>
          <w:szCs w:val="24"/>
          <w:lang w:val="en-US"/>
          <w14:ligatures w14:val="standardContextual"/>
        </w:rPr>
      </w:pPr>
      <w:r w:rsidRPr="00967FE3">
        <w:t>8.1.</w:t>
      </w:r>
      <w:r>
        <w:rPr>
          <w:rFonts w:eastAsiaTheme="minorEastAsia"/>
          <w:color w:val="auto"/>
          <w:kern w:val="2"/>
          <w:sz w:val="24"/>
          <w:szCs w:val="24"/>
          <w:lang w:val="en-US"/>
          <w14:ligatures w14:val="standardContextual"/>
        </w:rPr>
        <w:tab/>
      </w:r>
      <w:r>
        <w:t>Qualification</w:t>
      </w:r>
      <w:r>
        <w:tab/>
      </w:r>
      <w:r>
        <w:fldChar w:fldCharType="begin"/>
      </w:r>
      <w:r>
        <w:instrText xml:space="preserve"> PAGEREF _Toc190119654 \h </w:instrText>
      </w:r>
      <w:r>
        <w:fldChar w:fldCharType="separate"/>
      </w:r>
      <w:r>
        <w:t>13</w:t>
      </w:r>
      <w:r>
        <w:fldChar w:fldCharType="end"/>
      </w:r>
    </w:p>
    <w:p w14:paraId="37947FA8" w14:textId="3B857B05" w:rsidR="00E613AC" w:rsidRDefault="00E613AC">
      <w:pPr>
        <w:pStyle w:val="TOC2"/>
        <w:rPr>
          <w:rFonts w:eastAsiaTheme="minorEastAsia"/>
          <w:color w:val="auto"/>
          <w:kern w:val="2"/>
          <w:sz w:val="24"/>
          <w:szCs w:val="24"/>
          <w:lang w:val="en-US"/>
          <w14:ligatures w14:val="standardContextual"/>
        </w:rPr>
      </w:pPr>
      <w:r w:rsidRPr="00967FE3">
        <w:t>8.2.</w:t>
      </w:r>
      <w:r>
        <w:rPr>
          <w:rFonts w:eastAsiaTheme="minorEastAsia"/>
          <w:color w:val="auto"/>
          <w:kern w:val="2"/>
          <w:sz w:val="24"/>
          <w:szCs w:val="24"/>
          <w:lang w:val="en-US"/>
          <w14:ligatures w14:val="standardContextual"/>
        </w:rPr>
        <w:tab/>
      </w:r>
      <w:r>
        <w:t>Certificate / Certification</w:t>
      </w:r>
      <w:r>
        <w:tab/>
      </w:r>
      <w:r>
        <w:fldChar w:fldCharType="begin"/>
      </w:r>
      <w:r>
        <w:instrText xml:space="preserve"> PAGEREF _Toc190119655 \h </w:instrText>
      </w:r>
      <w:r>
        <w:fldChar w:fldCharType="separate"/>
      </w:r>
      <w:r>
        <w:t>13</w:t>
      </w:r>
      <w:r>
        <w:fldChar w:fldCharType="end"/>
      </w:r>
    </w:p>
    <w:p w14:paraId="56F22CB7" w14:textId="122B631C" w:rsidR="00E613AC" w:rsidRDefault="00E613AC">
      <w:pPr>
        <w:pStyle w:val="TOC2"/>
        <w:rPr>
          <w:rFonts w:eastAsiaTheme="minorEastAsia"/>
          <w:color w:val="auto"/>
          <w:kern w:val="2"/>
          <w:sz w:val="24"/>
          <w:szCs w:val="24"/>
          <w:lang w:val="en-US"/>
          <w14:ligatures w14:val="standardContextual"/>
        </w:rPr>
      </w:pPr>
      <w:r w:rsidRPr="00967FE3">
        <w:t>8.3.</w:t>
      </w:r>
      <w:r>
        <w:rPr>
          <w:rFonts w:eastAsiaTheme="minorEastAsia"/>
          <w:color w:val="auto"/>
          <w:kern w:val="2"/>
          <w:sz w:val="24"/>
          <w:szCs w:val="24"/>
          <w:lang w:val="en-US"/>
          <w14:ligatures w14:val="standardContextual"/>
        </w:rPr>
        <w:tab/>
      </w:r>
      <w:r>
        <w:t>VTS model course certificate</w:t>
      </w:r>
      <w:r>
        <w:tab/>
      </w:r>
      <w:r>
        <w:fldChar w:fldCharType="begin"/>
      </w:r>
      <w:r>
        <w:instrText xml:space="preserve"> PAGEREF _Toc190119656 \h </w:instrText>
      </w:r>
      <w:r>
        <w:fldChar w:fldCharType="separate"/>
      </w:r>
      <w:r>
        <w:t>13</w:t>
      </w:r>
      <w:r>
        <w:fldChar w:fldCharType="end"/>
      </w:r>
    </w:p>
    <w:p w14:paraId="23AA5CC5" w14:textId="51E7FF09" w:rsidR="00E613AC" w:rsidRDefault="00E613AC">
      <w:pPr>
        <w:pStyle w:val="TOC2"/>
        <w:rPr>
          <w:rFonts w:eastAsiaTheme="minorEastAsia"/>
          <w:color w:val="auto"/>
          <w:kern w:val="2"/>
          <w:sz w:val="24"/>
          <w:szCs w:val="24"/>
          <w:lang w:val="en-US"/>
          <w14:ligatures w14:val="standardContextual"/>
        </w:rPr>
      </w:pPr>
      <w:r w:rsidRPr="00967FE3">
        <w:t>8.4.</w:t>
      </w:r>
      <w:r>
        <w:rPr>
          <w:rFonts w:eastAsiaTheme="minorEastAsia"/>
          <w:color w:val="auto"/>
          <w:kern w:val="2"/>
          <w:sz w:val="24"/>
          <w:szCs w:val="24"/>
          <w:lang w:val="en-US"/>
          <w14:ligatures w14:val="standardContextual"/>
        </w:rPr>
        <w:tab/>
      </w:r>
      <w:r>
        <w:t>Recognition of certificates</w:t>
      </w:r>
      <w:r>
        <w:tab/>
      </w:r>
      <w:r>
        <w:fldChar w:fldCharType="begin"/>
      </w:r>
      <w:r>
        <w:instrText xml:space="preserve"> PAGEREF _Toc190119657 \h </w:instrText>
      </w:r>
      <w:r>
        <w:fldChar w:fldCharType="separate"/>
      </w:r>
      <w:r>
        <w:t>14</w:t>
      </w:r>
      <w:r>
        <w:fldChar w:fldCharType="end"/>
      </w:r>
    </w:p>
    <w:p w14:paraId="59B5C7CF" w14:textId="1790E9BF" w:rsidR="00E613AC" w:rsidRDefault="00E613AC">
      <w:pPr>
        <w:pStyle w:val="TOC2"/>
        <w:rPr>
          <w:rFonts w:eastAsiaTheme="minorEastAsia"/>
          <w:color w:val="auto"/>
          <w:kern w:val="2"/>
          <w:sz w:val="24"/>
          <w:szCs w:val="24"/>
          <w:lang w:val="en-US"/>
          <w14:ligatures w14:val="standardContextual"/>
        </w:rPr>
      </w:pPr>
      <w:r w:rsidRPr="00967FE3">
        <w:lastRenderedPageBreak/>
        <w:t>8.5.</w:t>
      </w:r>
      <w:r>
        <w:rPr>
          <w:rFonts w:eastAsiaTheme="minorEastAsia"/>
          <w:color w:val="auto"/>
          <w:kern w:val="2"/>
          <w:sz w:val="24"/>
          <w:szCs w:val="24"/>
          <w:lang w:val="en-US"/>
          <w14:ligatures w14:val="standardContextual"/>
        </w:rPr>
        <w:tab/>
      </w:r>
      <w:r>
        <w:t>Validity of Certificates</w:t>
      </w:r>
      <w:r>
        <w:tab/>
      </w:r>
      <w:r>
        <w:fldChar w:fldCharType="begin"/>
      </w:r>
      <w:r>
        <w:instrText xml:space="preserve"> PAGEREF _Toc190119658 \h </w:instrText>
      </w:r>
      <w:r>
        <w:fldChar w:fldCharType="separate"/>
      </w:r>
      <w:r>
        <w:t>14</w:t>
      </w:r>
      <w:r>
        <w:fldChar w:fldCharType="end"/>
      </w:r>
    </w:p>
    <w:p w14:paraId="2DBF2CAA" w14:textId="4CFA8DB9" w:rsidR="00E613AC" w:rsidRDefault="00E613AC">
      <w:pPr>
        <w:pStyle w:val="TOC2"/>
        <w:rPr>
          <w:rFonts w:eastAsiaTheme="minorEastAsia"/>
          <w:color w:val="auto"/>
          <w:kern w:val="2"/>
          <w:sz w:val="24"/>
          <w:szCs w:val="24"/>
          <w:lang w:val="en-US"/>
          <w14:ligatures w14:val="standardContextual"/>
        </w:rPr>
      </w:pPr>
      <w:r w:rsidRPr="00967FE3">
        <w:t>8.6.</w:t>
      </w:r>
      <w:r>
        <w:rPr>
          <w:rFonts w:eastAsiaTheme="minorEastAsia"/>
          <w:color w:val="auto"/>
          <w:kern w:val="2"/>
          <w:sz w:val="24"/>
          <w:szCs w:val="24"/>
          <w:lang w:val="en-US"/>
          <w14:ligatures w14:val="standardContextual"/>
        </w:rPr>
        <w:tab/>
      </w:r>
      <w:r>
        <w:t>Training records</w:t>
      </w:r>
      <w:r>
        <w:tab/>
      </w:r>
      <w:r>
        <w:fldChar w:fldCharType="begin"/>
      </w:r>
      <w:r>
        <w:instrText xml:space="preserve"> PAGEREF _Toc190119659 \h </w:instrText>
      </w:r>
      <w:r>
        <w:fldChar w:fldCharType="separate"/>
      </w:r>
      <w:r>
        <w:t>14</w:t>
      </w:r>
      <w:r>
        <w:fldChar w:fldCharType="end"/>
      </w:r>
    </w:p>
    <w:p w14:paraId="1A212EC8" w14:textId="7F0F7DAC" w:rsidR="00E613AC" w:rsidRDefault="00E613AC">
      <w:pPr>
        <w:pStyle w:val="TOC1"/>
        <w:rPr>
          <w:rFonts w:eastAsiaTheme="minorEastAsia"/>
          <w:b w:val="0"/>
          <w:caps w:val="0"/>
          <w:color w:val="auto"/>
          <w:kern w:val="2"/>
          <w:sz w:val="24"/>
          <w:szCs w:val="24"/>
          <w:lang w:val="en-US"/>
          <w14:ligatures w14:val="standardContextual"/>
        </w:rPr>
      </w:pPr>
      <w:r w:rsidRPr="00967FE3">
        <w:t>9.</w:t>
      </w:r>
      <w:r>
        <w:rPr>
          <w:rFonts w:eastAsiaTheme="minorEastAsia"/>
          <w:b w:val="0"/>
          <w:caps w:val="0"/>
          <w:color w:val="auto"/>
          <w:kern w:val="2"/>
          <w:sz w:val="24"/>
          <w:szCs w:val="24"/>
          <w:lang w:val="en-US"/>
          <w14:ligatures w14:val="standardContextual"/>
        </w:rPr>
        <w:tab/>
      </w:r>
      <w:r>
        <w:t>MAINTAINING QUALIFICATIONS</w:t>
      </w:r>
      <w:r>
        <w:tab/>
      </w:r>
      <w:r>
        <w:fldChar w:fldCharType="begin"/>
      </w:r>
      <w:r>
        <w:instrText xml:space="preserve"> PAGEREF _Toc190119660 \h </w:instrText>
      </w:r>
      <w:r>
        <w:fldChar w:fldCharType="separate"/>
      </w:r>
      <w:r>
        <w:t>15</w:t>
      </w:r>
      <w:r>
        <w:fldChar w:fldCharType="end"/>
      </w:r>
    </w:p>
    <w:p w14:paraId="060C6AE7" w14:textId="20D065E5" w:rsidR="00E613AC" w:rsidRDefault="00E613AC">
      <w:pPr>
        <w:pStyle w:val="TOC2"/>
        <w:rPr>
          <w:rFonts w:eastAsiaTheme="minorEastAsia"/>
          <w:color w:val="auto"/>
          <w:kern w:val="2"/>
          <w:sz w:val="24"/>
          <w:szCs w:val="24"/>
          <w:lang w:val="en-US"/>
          <w14:ligatures w14:val="standardContextual"/>
        </w:rPr>
      </w:pPr>
      <w:r w:rsidRPr="00967FE3">
        <w:t>9.1.</w:t>
      </w:r>
      <w:r>
        <w:rPr>
          <w:rFonts w:eastAsiaTheme="minorEastAsia"/>
          <w:color w:val="auto"/>
          <w:kern w:val="2"/>
          <w:sz w:val="24"/>
          <w:szCs w:val="24"/>
          <w:lang w:val="en-US"/>
          <w14:ligatures w14:val="standardContextual"/>
        </w:rPr>
        <w:tab/>
      </w:r>
      <w:r>
        <w:t>Periodic Assessments</w:t>
      </w:r>
      <w:r>
        <w:tab/>
      </w:r>
      <w:r>
        <w:fldChar w:fldCharType="begin"/>
      </w:r>
      <w:r>
        <w:instrText xml:space="preserve"> PAGEREF _Toc190119661 \h </w:instrText>
      </w:r>
      <w:r>
        <w:fldChar w:fldCharType="separate"/>
      </w:r>
      <w:r>
        <w:t>17</w:t>
      </w:r>
      <w:r>
        <w:fldChar w:fldCharType="end"/>
      </w:r>
    </w:p>
    <w:p w14:paraId="256DD4E5" w14:textId="7204A93D" w:rsidR="00E613AC" w:rsidRDefault="00E613AC">
      <w:pPr>
        <w:pStyle w:val="TOC3"/>
        <w:tabs>
          <w:tab w:val="left" w:pos="1134"/>
        </w:tabs>
        <w:rPr>
          <w:rFonts w:eastAsiaTheme="minorEastAsia"/>
          <w:noProof/>
          <w:color w:val="auto"/>
          <w:kern w:val="2"/>
          <w:sz w:val="24"/>
          <w:szCs w:val="24"/>
          <w:lang w:val="en-US"/>
          <w14:ligatures w14:val="standardContextual"/>
        </w:rPr>
      </w:pPr>
      <w:r w:rsidRPr="00967FE3">
        <w:rPr>
          <w:noProof/>
        </w:rPr>
        <w:t>9.1.1.</w:t>
      </w:r>
      <w:r>
        <w:rPr>
          <w:rFonts w:eastAsiaTheme="minorEastAsia"/>
          <w:noProof/>
          <w:color w:val="auto"/>
          <w:kern w:val="2"/>
          <w:sz w:val="24"/>
          <w:szCs w:val="24"/>
          <w:lang w:val="en-US"/>
          <w14:ligatures w14:val="standardContextual"/>
        </w:rPr>
        <w:tab/>
      </w:r>
      <w:r>
        <w:rPr>
          <w:noProof/>
        </w:rPr>
        <w:t>Performance Assessment</w:t>
      </w:r>
      <w:r>
        <w:rPr>
          <w:noProof/>
        </w:rPr>
        <w:tab/>
      </w:r>
      <w:r>
        <w:rPr>
          <w:noProof/>
        </w:rPr>
        <w:fldChar w:fldCharType="begin"/>
      </w:r>
      <w:r>
        <w:rPr>
          <w:noProof/>
        </w:rPr>
        <w:instrText xml:space="preserve"> PAGEREF _Toc190119662 \h </w:instrText>
      </w:r>
      <w:r>
        <w:rPr>
          <w:noProof/>
        </w:rPr>
      </w:r>
      <w:r>
        <w:rPr>
          <w:noProof/>
        </w:rPr>
        <w:fldChar w:fldCharType="separate"/>
      </w:r>
      <w:r>
        <w:rPr>
          <w:noProof/>
        </w:rPr>
        <w:t>17</w:t>
      </w:r>
      <w:r>
        <w:rPr>
          <w:noProof/>
        </w:rPr>
        <w:fldChar w:fldCharType="end"/>
      </w:r>
    </w:p>
    <w:p w14:paraId="018D18C8" w14:textId="40130712" w:rsidR="00E613AC" w:rsidRDefault="00E613AC">
      <w:pPr>
        <w:pStyle w:val="TOC3"/>
        <w:tabs>
          <w:tab w:val="left" w:pos="1134"/>
        </w:tabs>
        <w:rPr>
          <w:rFonts w:eastAsiaTheme="minorEastAsia"/>
          <w:noProof/>
          <w:color w:val="auto"/>
          <w:kern w:val="2"/>
          <w:sz w:val="24"/>
          <w:szCs w:val="24"/>
          <w:lang w:val="en-US"/>
          <w14:ligatures w14:val="standardContextual"/>
        </w:rPr>
      </w:pPr>
      <w:r w:rsidRPr="00967FE3">
        <w:rPr>
          <w:noProof/>
        </w:rPr>
        <w:t>9.1.2.</w:t>
      </w:r>
      <w:r>
        <w:rPr>
          <w:rFonts w:eastAsiaTheme="minorEastAsia"/>
          <w:noProof/>
          <w:color w:val="auto"/>
          <w:kern w:val="2"/>
          <w:sz w:val="24"/>
          <w:szCs w:val="24"/>
          <w:lang w:val="en-US"/>
          <w14:ligatures w14:val="standardContextual"/>
        </w:rPr>
        <w:tab/>
      </w:r>
      <w:r>
        <w:rPr>
          <w:noProof/>
        </w:rPr>
        <w:t xml:space="preserve">VTS </w:t>
      </w:r>
      <w:r w:rsidRPr="00967FE3">
        <w:rPr>
          <w:strike/>
          <w:noProof/>
        </w:rPr>
        <w:t xml:space="preserve">English </w:t>
      </w:r>
      <w:r>
        <w:rPr>
          <w:noProof/>
        </w:rPr>
        <w:t xml:space="preserve">Communications Competency Testing </w:t>
      </w:r>
      <w:r>
        <w:rPr>
          <w:noProof/>
        </w:rPr>
        <w:tab/>
      </w:r>
      <w:r>
        <w:rPr>
          <w:noProof/>
        </w:rPr>
        <w:fldChar w:fldCharType="begin"/>
      </w:r>
      <w:r>
        <w:rPr>
          <w:noProof/>
        </w:rPr>
        <w:instrText xml:space="preserve"> PAGEREF _Toc190119663 \h </w:instrText>
      </w:r>
      <w:r>
        <w:rPr>
          <w:noProof/>
        </w:rPr>
      </w:r>
      <w:r>
        <w:rPr>
          <w:noProof/>
        </w:rPr>
        <w:fldChar w:fldCharType="separate"/>
      </w:r>
      <w:r>
        <w:rPr>
          <w:noProof/>
        </w:rPr>
        <w:t>17</w:t>
      </w:r>
      <w:r>
        <w:rPr>
          <w:noProof/>
        </w:rPr>
        <w:fldChar w:fldCharType="end"/>
      </w:r>
    </w:p>
    <w:p w14:paraId="1CFC5DFE" w14:textId="2F3EAC92" w:rsidR="00E613AC" w:rsidRDefault="00E613AC">
      <w:pPr>
        <w:pStyle w:val="TOC2"/>
        <w:rPr>
          <w:rFonts w:eastAsiaTheme="minorEastAsia"/>
          <w:color w:val="auto"/>
          <w:kern w:val="2"/>
          <w:sz w:val="24"/>
          <w:szCs w:val="24"/>
          <w:lang w:val="en-US"/>
          <w14:ligatures w14:val="standardContextual"/>
        </w:rPr>
      </w:pPr>
      <w:r w:rsidRPr="00967FE3">
        <w:t>9.2.</w:t>
      </w:r>
      <w:r>
        <w:rPr>
          <w:rFonts w:eastAsiaTheme="minorEastAsia"/>
          <w:color w:val="auto"/>
          <w:kern w:val="2"/>
          <w:sz w:val="24"/>
          <w:szCs w:val="24"/>
          <w:lang w:val="en-US"/>
          <w14:ligatures w14:val="standardContextual"/>
        </w:rPr>
        <w:tab/>
      </w:r>
      <w:r>
        <w:t>Skills and Development Training</w:t>
      </w:r>
      <w:r>
        <w:tab/>
      </w:r>
      <w:r>
        <w:fldChar w:fldCharType="begin"/>
      </w:r>
      <w:r>
        <w:instrText xml:space="preserve"> PAGEREF _Toc190119664 \h </w:instrText>
      </w:r>
      <w:r>
        <w:fldChar w:fldCharType="separate"/>
      </w:r>
      <w:r>
        <w:t>18</w:t>
      </w:r>
      <w:r>
        <w:fldChar w:fldCharType="end"/>
      </w:r>
    </w:p>
    <w:p w14:paraId="18AE88A2" w14:textId="78DBA123" w:rsidR="00E613AC" w:rsidRDefault="00E613AC">
      <w:pPr>
        <w:pStyle w:val="TOC3"/>
        <w:tabs>
          <w:tab w:val="left" w:pos="1134"/>
        </w:tabs>
        <w:rPr>
          <w:rFonts w:eastAsiaTheme="minorEastAsia"/>
          <w:noProof/>
          <w:color w:val="auto"/>
          <w:kern w:val="2"/>
          <w:sz w:val="24"/>
          <w:szCs w:val="24"/>
          <w:lang w:val="en-US"/>
          <w14:ligatures w14:val="standardContextual"/>
        </w:rPr>
      </w:pPr>
      <w:r w:rsidRPr="00967FE3">
        <w:rPr>
          <w:noProof/>
        </w:rPr>
        <w:t>9.2.1.</w:t>
      </w:r>
      <w:r>
        <w:rPr>
          <w:rFonts w:eastAsiaTheme="minorEastAsia"/>
          <w:noProof/>
          <w:color w:val="auto"/>
          <w:kern w:val="2"/>
          <w:sz w:val="24"/>
          <w:szCs w:val="24"/>
          <w:lang w:val="en-US"/>
          <w14:ligatures w14:val="standardContextual"/>
        </w:rPr>
        <w:tab/>
      </w:r>
      <w:r>
        <w:rPr>
          <w:noProof/>
        </w:rPr>
        <w:t>Adaptation Training</w:t>
      </w:r>
      <w:r>
        <w:rPr>
          <w:noProof/>
        </w:rPr>
        <w:tab/>
      </w:r>
      <w:r>
        <w:rPr>
          <w:noProof/>
        </w:rPr>
        <w:fldChar w:fldCharType="begin"/>
      </w:r>
      <w:r>
        <w:rPr>
          <w:noProof/>
        </w:rPr>
        <w:instrText xml:space="preserve"> PAGEREF _Toc190119665 \h </w:instrText>
      </w:r>
      <w:r>
        <w:rPr>
          <w:noProof/>
        </w:rPr>
      </w:r>
      <w:r>
        <w:rPr>
          <w:noProof/>
        </w:rPr>
        <w:fldChar w:fldCharType="separate"/>
      </w:r>
      <w:r>
        <w:rPr>
          <w:noProof/>
        </w:rPr>
        <w:t>18</w:t>
      </w:r>
      <w:r>
        <w:rPr>
          <w:noProof/>
        </w:rPr>
        <w:fldChar w:fldCharType="end"/>
      </w:r>
    </w:p>
    <w:p w14:paraId="7ABC6608" w14:textId="19D08541" w:rsidR="00E613AC" w:rsidRDefault="00E613AC">
      <w:pPr>
        <w:pStyle w:val="TOC3"/>
        <w:tabs>
          <w:tab w:val="left" w:pos="1134"/>
        </w:tabs>
        <w:rPr>
          <w:rFonts w:eastAsiaTheme="minorEastAsia"/>
          <w:noProof/>
          <w:color w:val="auto"/>
          <w:kern w:val="2"/>
          <w:sz w:val="24"/>
          <w:szCs w:val="24"/>
          <w:lang w:val="en-US"/>
          <w14:ligatures w14:val="standardContextual"/>
        </w:rPr>
      </w:pPr>
      <w:r w:rsidRPr="00967FE3">
        <w:rPr>
          <w:noProof/>
        </w:rPr>
        <w:t>9.2.2.</w:t>
      </w:r>
      <w:r>
        <w:rPr>
          <w:rFonts w:eastAsiaTheme="minorEastAsia"/>
          <w:noProof/>
          <w:color w:val="auto"/>
          <w:kern w:val="2"/>
          <w:sz w:val="24"/>
          <w:szCs w:val="24"/>
          <w:lang w:val="en-US"/>
          <w14:ligatures w14:val="standardContextual"/>
        </w:rPr>
        <w:tab/>
      </w:r>
      <w:r>
        <w:rPr>
          <w:noProof/>
        </w:rPr>
        <w:t>Updating Training</w:t>
      </w:r>
      <w:r>
        <w:rPr>
          <w:noProof/>
        </w:rPr>
        <w:tab/>
      </w:r>
      <w:r>
        <w:rPr>
          <w:noProof/>
        </w:rPr>
        <w:fldChar w:fldCharType="begin"/>
      </w:r>
      <w:r>
        <w:rPr>
          <w:noProof/>
        </w:rPr>
        <w:instrText xml:space="preserve"> PAGEREF _Toc190119666 \h </w:instrText>
      </w:r>
      <w:r>
        <w:rPr>
          <w:noProof/>
        </w:rPr>
      </w:r>
      <w:r>
        <w:rPr>
          <w:noProof/>
        </w:rPr>
        <w:fldChar w:fldCharType="separate"/>
      </w:r>
      <w:r>
        <w:rPr>
          <w:noProof/>
        </w:rPr>
        <w:t>18</w:t>
      </w:r>
      <w:r>
        <w:rPr>
          <w:noProof/>
        </w:rPr>
        <w:fldChar w:fldCharType="end"/>
      </w:r>
    </w:p>
    <w:p w14:paraId="28A34BCA" w14:textId="7AF0E4E8" w:rsidR="00E613AC" w:rsidRDefault="00E613AC">
      <w:pPr>
        <w:pStyle w:val="TOC3"/>
        <w:tabs>
          <w:tab w:val="left" w:pos="1134"/>
        </w:tabs>
        <w:rPr>
          <w:rFonts w:eastAsiaTheme="minorEastAsia"/>
          <w:noProof/>
          <w:color w:val="auto"/>
          <w:kern w:val="2"/>
          <w:sz w:val="24"/>
          <w:szCs w:val="24"/>
          <w:lang w:val="en-US"/>
          <w14:ligatures w14:val="standardContextual"/>
        </w:rPr>
      </w:pPr>
      <w:r w:rsidRPr="00967FE3">
        <w:rPr>
          <w:noProof/>
        </w:rPr>
        <w:t>9.2.3.</w:t>
      </w:r>
      <w:r>
        <w:rPr>
          <w:rFonts w:eastAsiaTheme="minorEastAsia"/>
          <w:noProof/>
          <w:color w:val="auto"/>
          <w:kern w:val="2"/>
          <w:sz w:val="24"/>
          <w:szCs w:val="24"/>
          <w:lang w:val="en-US"/>
          <w14:ligatures w14:val="standardContextual"/>
        </w:rPr>
        <w:tab/>
      </w:r>
      <w:r>
        <w:rPr>
          <w:noProof/>
        </w:rPr>
        <w:t>Other Training</w:t>
      </w:r>
      <w:r>
        <w:rPr>
          <w:noProof/>
        </w:rPr>
        <w:tab/>
      </w:r>
      <w:r>
        <w:rPr>
          <w:noProof/>
        </w:rPr>
        <w:fldChar w:fldCharType="begin"/>
      </w:r>
      <w:r>
        <w:rPr>
          <w:noProof/>
        </w:rPr>
        <w:instrText xml:space="preserve"> PAGEREF _Toc190119667 \h </w:instrText>
      </w:r>
      <w:r>
        <w:rPr>
          <w:noProof/>
        </w:rPr>
      </w:r>
      <w:r>
        <w:rPr>
          <w:noProof/>
        </w:rPr>
        <w:fldChar w:fldCharType="separate"/>
      </w:r>
      <w:r>
        <w:rPr>
          <w:noProof/>
        </w:rPr>
        <w:t>19</w:t>
      </w:r>
      <w:r>
        <w:rPr>
          <w:noProof/>
        </w:rPr>
        <w:fldChar w:fldCharType="end"/>
      </w:r>
    </w:p>
    <w:p w14:paraId="1B9F3E74" w14:textId="60C5C1C2" w:rsidR="00E613AC" w:rsidRDefault="00E613AC">
      <w:pPr>
        <w:pStyle w:val="TOC2"/>
        <w:rPr>
          <w:rFonts w:eastAsiaTheme="minorEastAsia"/>
          <w:color w:val="auto"/>
          <w:kern w:val="2"/>
          <w:sz w:val="24"/>
          <w:szCs w:val="24"/>
          <w:lang w:val="en-US"/>
          <w14:ligatures w14:val="standardContextual"/>
        </w:rPr>
      </w:pPr>
      <w:r w:rsidRPr="00967FE3">
        <w:t>9.3.</w:t>
      </w:r>
      <w:r>
        <w:rPr>
          <w:rFonts w:eastAsiaTheme="minorEastAsia"/>
          <w:color w:val="auto"/>
          <w:kern w:val="2"/>
          <w:sz w:val="24"/>
          <w:szCs w:val="24"/>
          <w:lang w:val="en-US"/>
          <w14:ligatures w14:val="standardContextual"/>
        </w:rPr>
        <w:tab/>
      </w:r>
      <w:r>
        <w:t>REVALIDATION Training</w:t>
      </w:r>
      <w:r>
        <w:tab/>
      </w:r>
      <w:r>
        <w:fldChar w:fldCharType="begin"/>
      </w:r>
      <w:r>
        <w:instrText xml:space="preserve"> PAGEREF _Toc190119668 \h </w:instrText>
      </w:r>
      <w:r>
        <w:fldChar w:fldCharType="separate"/>
      </w:r>
      <w:r>
        <w:t>19</w:t>
      </w:r>
      <w:r>
        <w:fldChar w:fldCharType="end"/>
      </w:r>
    </w:p>
    <w:p w14:paraId="472BB937" w14:textId="7DC11C72" w:rsidR="00E613AC" w:rsidRDefault="00E613AC">
      <w:pPr>
        <w:pStyle w:val="TOC2"/>
        <w:rPr>
          <w:rFonts w:eastAsiaTheme="minorEastAsia"/>
          <w:color w:val="auto"/>
          <w:kern w:val="2"/>
          <w:sz w:val="24"/>
          <w:szCs w:val="24"/>
          <w:lang w:val="en-US"/>
          <w14:ligatures w14:val="standardContextual"/>
        </w:rPr>
      </w:pPr>
      <w:r w:rsidRPr="00967FE3">
        <w:t>9.4.</w:t>
      </w:r>
      <w:r>
        <w:rPr>
          <w:rFonts w:eastAsiaTheme="minorEastAsia"/>
          <w:color w:val="auto"/>
          <w:kern w:val="2"/>
          <w:sz w:val="24"/>
          <w:szCs w:val="24"/>
          <w:lang w:val="en-US"/>
          <w14:ligatures w14:val="standardContextual"/>
        </w:rPr>
        <w:tab/>
      </w:r>
      <w:r>
        <w:t>Unstructured Learning</w:t>
      </w:r>
      <w:r>
        <w:tab/>
      </w:r>
      <w:r>
        <w:fldChar w:fldCharType="begin"/>
      </w:r>
      <w:r>
        <w:instrText xml:space="preserve"> PAGEREF _Toc190119669 \h </w:instrText>
      </w:r>
      <w:r>
        <w:fldChar w:fldCharType="separate"/>
      </w:r>
      <w:r>
        <w:t>20</w:t>
      </w:r>
      <w:r>
        <w:fldChar w:fldCharType="end"/>
      </w:r>
    </w:p>
    <w:p w14:paraId="736D3AFC" w14:textId="30FD048B" w:rsidR="00E613AC" w:rsidRDefault="00E613AC">
      <w:pPr>
        <w:pStyle w:val="TOC1"/>
        <w:rPr>
          <w:rFonts w:eastAsiaTheme="minorEastAsia"/>
          <w:b w:val="0"/>
          <w:caps w:val="0"/>
          <w:color w:val="auto"/>
          <w:kern w:val="2"/>
          <w:sz w:val="24"/>
          <w:szCs w:val="24"/>
          <w:lang w:val="en-US"/>
          <w14:ligatures w14:val="standardContextual"/>
        </w:rPr>
      </w:pPr>
      <w:r w:rsidRPr="00967FE3">
        <w:t>10.</w:t>
      </w:r>
      <w:r>
        <w:rPr>
          <w:rFonts w:eastAsiaTheme="minorEastAsia"/>
          <w:b w:val="0"/>
          <w:caps w:val="0"/>
          <w:color w:val="auto"/>
          <w:kern w:val="2"/>
          <w:sz w:val="24"/>
          <w:szCs w:val="24"/>
          <w:lang w:val="en-US"/>
          <w14:ligatures w14:val="standardContextual"/>
        </w:rPr>
        <w:tab/>
      </w:r>
      <w:r>
        <w:t>VTS CAREER PROGRESSION</w:t>
      </w:r>
      <w:r>
        <w:tab/>
      </w:r>
      <w:r>
        <w:fldChar w:fldCharType="begin"/>
      </w:r>
      <w:r>
        <w:instrText xml:space="preserve"> PAGEREF _Toc190119670 \h </w:instrText>
      </w:r>
      <w:r>
        <w:fldChar w:fldCharType="separate"/>
      </w:r>
      <w:r>
        <w:t>20</w:t>
      </w:r>
      <w:r>
        <w:fldChar w:fldCharType="end"/>
      </w:r>
    </w:p>
    <w:p w14:paraId="407CC4BE" w14:textId="47089B44" w:rsidR="00E613AC" w:rsidRDefault="00E613AC">
      <w:pPr>
        <w:pStyle w:val="TOC1"/>
        <w:rPr>
          <w:rFonts w:eastAsiaTheme="minorEastAsia"/>
          <w:b w:val="0"/>
          <w:caps w:val="0"/>
          <w:color w:val="auto"/>
          <w:kern w:val="2"/>
          <w:sz w:val="24"/>
          <w:szCs w:val="24"/>
          <w:lang w:val="en-US"/>
          <w14:ligatures w14:val="standardContextual"/>
        </w:rPr>
      </w:pPr>
      <w:r w:rsidRPr="00967FE3">
        <w:rPr>
          <w:caps w:val="0"/>
        </w:rPr>
        <w:t>11.</w:t>
      </w:r>
      <w:r>
        <w:rPr>
          <w:rFonts w:eastAsiaTheme="minorEastAsia"/>
          <w:b w:val="0"/>
          <w:caps w:val="0"/>
          <w:color w:val="auto"/>
          <w:kern w:val="2"/>
          <w:sz w:val="24"/>
          <w:szCs w:val="24"/>
          <w:lang w:val="en-US"/>
          <w14:ligatures w14:val="standardContextual"/>
        </w:rPr>
        <w:tab/>
      </w:r>
      <w:r w:rsidRPr="00967FE3">
        <w:rPr>
          <w:caps w:val="0"/>
        </w:rPr>
        <w:t>DEFINITIONS</w:t>
      </w:r>
      <w:r>
        <w:tab/>
      </w:r>
      <w:r>
        <w:fldChar w:fldCharType="begin"/>
      </w:r>
      <w:r>
        <w:instrText xml:space="preserve"> PAGEREF _Toc190119671 \h </w:instrText>
      </w:r>
      <w:r>
        <w:fldChar w:fldCharType="separate"/>
      </w:r>
      <w:r>
        <w:t>21</w:t>
      </w:r>
      <w:r>
        <w:fldChar w:fldCharType="end"/>
      </w:r>
    </w:p>
    <w:p w14:paraId="0D9475C8" w14:textId="688AA2C5" w:rsidR="00E613AC" w:rsidRDefault="00E613AC">
      <w:pPr>
        <w:pStyle w:val="TOC1"/>
        <w:rPr>
          <w:rFonts w:eastAsiaTheme="minorEastAsia"/>
          <w:b w:val="0"/>
          <w:caps w:val="0"/>
          <w:color w:val="auto"/>
          <w:kern w:val="2"/>
          <w:sz w:val="24"/>
          <w:szCs w:val="24"/>
          <w:lang w:val="en-US"/>
          <w14:ligatures w14:val="standardContextual"/>
        </w:rPr>
      </w:pPr>
      <w:r w:rsidRPr="00967FE3">
        <w:t>12.</w:t>
      </w:r>
      <w:r>
        <w:rPr>
          <w:rFonts w:eastAsiaTheme="minorEastAsia"/>
          <w:b w:val="0"/>
          <w:caps w:val="0"/>
          <w:color w:val="auto"/>
          <w:kern w:val="2"/>
          <w:sz w:val="24"/>
          <w:szCs w:val="24"/>
          <w:lang w:val="en-US"/>
          <w14:ligatures w14:val="standardContextual"/>
        </w:rPr>
        <w:tab/>
      </w:r>
      <w:r w:rsidRPr="00967FE3">
        <w:rPr>
          <w:caps w:val="0"/>
        </w:rPr>
        <w:t>ABBREVIATIONS</w:t>
      </w:r>
      <w:r>
        <w:tab/>
      </w:r>
      <w:r>
        <w:fldChar w:fldCharType="begin"/>
      </w:r>
      <w:r>
        <w:instrText xml:space="preserve"> PAGEREF _Toc190119672 \h </w:instrText>
      </w:r>
      <w:r>
        <w:fldChar w:fldCharType="separate"/>
      </w:r>
      <w:r>
        <w:t>22</w:t>
      </w:r>
      <w:r>
        <w:fldChar w:fldCharType="end"/>
      </w:r>
    </w:p>
    <w:p w14:paraId="13773B72" w14:textId="19C2A652" w:rsidR="00E613AC" w:rsidRDefault="00E613AC">
      <w:pPr>
        <w:pStyle w:val="TOC1"/>
        <w:rPr>
          <w:rFonts w:eastAsiaTheme="minorEastAsia"/>
          <w:b w:val="0"/>
          <w:caps w:val="0"/>
          <w:color w:val="auto"/>
          <w:kern w:val="2"/>
          <w:sz w:val="24"/>
          <w:szCs w:val="24"/>
          <w:lang w:val="en-US"/>
          <w14:ligatures w14:val="standardContextual"/>
        </w:rPr>
      </w:pPr>
      <w:r w:rsidRPr="00967FE3">
        <w:t>13.</w:t>
      </w:r>
      <w:r>
        <w:rPr>
          <w:rFonts w:eastAsiaTheme="minorEastAsia"/>
          <w:b w:val="0"/>
          <w:caps w:val="0"/>
          <w:color w:val="auto"/>
          <w:kern w:val="2"/>
          <w:sz w:val="24"/>
          <w:szCs w:val="24"/>
          <w:lang w:val="en-US"/>
          <w14:ligatures w14:val="standardContextual"/>
        </w:rPr>
        <w:tab/>
      </w:r>
      <w:r w:rsidRPr="00967FE3">
        <w:rPr>
          <w:caps w:val="0"/>
        </w:rPr>
        <w:t>REFERENCES</w:t>
      </w:r>
      <w:r>
        <w:tab/>
      </w:r>
      <w:r>
        <w:fldChar w:fldCharType="begin"/>
      </w:r>
      <w:r>
        <w:instrText xml:space="preserve"> PAGEREF _Toc190119673 \h </w:instrText>
      </w:r>
      <w:r>
        <w:fldChar w:fldCharType="separate"/>
      </w:r>
      <w:r>
        <w:t>22</w:t>
      </w:r>
      <w:r>
        <w:fldChar w:fldCharType="end"/>
      </w:r>
    </w:p>
    <w:p w14:paraId="60304A52" w14:textId="42FF2E23" w:rsidR="00E613AC" w:rsidRDefault="00E613AC">
      <w:pPr>
        <w:pStyle w:val="TOC4"/>
        <w:rPr>
          <w:rFonts w:eastAsiaTheme="minorEastAsia"/>
          <w:b w:val="0"/>
          <w:caps w:val="0"/>
          <w:noProof/>
          <w:color w:val="auto"/>
          <w:kern w:val="2"/>
          <w:sz w:val="24"/>
          <w:szCs w:val="24"/>
          <w:lang w:val="en-US"/>
          <w14:ligatures w14:val="standardContextual"/>
        </w:rPr>
      </w:pPr>
      <w:r w:rsidRPr="00967FE3">
        <w:rPr>
          <w:noProof/>
          <w:u w:color="407EC9"/>
        </w:rPr>
        <w:t>ANNEX A</w:t>
      </w:r>
      <w:r>
        <w:rPr>
          <w:rFonts w:eastAsiaTheme="minorEastAsia"/>
          <w:b w:val="0"/>
          <w:caps w:val="0"/>
          <w:noProof/>
          <w:color w:val="auto"/>
          <w:kern w:val="2"/>
          <w:sz w:val="24"/>
          <w:szCs w:val="24"/>
          <w:lang w:val="en-US"/>
          <w14:ligatures w14:val="standardContextual"/>
        </w:rPr>
        <w:tab/>
      </w:r>
      <w:r>
        <w:rPr>
          <w:noProof/>
        </w:rPr>
        <w:t>TRAINING NEEDS ANALYSIS</w:t>
      </w:r>
      <w:r>
        <w:rPr>
          <w:noProof/>
        </w:rPr>
        <w:tab/>
      </w:r>
      <w:r>
        <w:rPr>
          <w:noProof/>
        </w:rPr>
        <w:fldChar w:fldCharType="begin"/>
      </w:r>
      <w:r>
        <w:rPr>
          <w:noProof/>
        </w:rPr>
        <w:instrText xml:space="preserve"> PAGEREF _Toc190119674 \h </w:instrText>
      </w:r>
      <w:r>
        <w:rPr>
          <w:noProof/>
        </w:rPr>
      </w:r>
      <w:r>
        <w:rPr>
          <w:noProof/>
        </w:rPr>
        <w:fldChar w:fldCharType="separate"/>
      </w:r>
      <w:r>
        <w:rPr>
          <w:noProof/>
        </w:rPr>
        <w:t>24</w:t>
      </w:r>
      <w:r>
        <w:rPr>
          <w:noProof/>
        </w:rPr>
        <w:fldChar w:fldCharType="end"/>
      </w:r>
    </w:p>
    <w:p w14:paraId="2CDCD7BA" w14:textId="37A017B0"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6E54090E" w14:textId="57C3C456" w:rsidR="00994D97" w:rsidRPr="00F55AD7" w:rsidRDefault="00994D97" w:rsidP="00C9558A">
      <w:pPr>
        <w:pStyle w:val="ListofFigures"/>
      </w:pPr>
      <w:r w:rsidRPr="00F55AD7">
        <w:t>List of Figures</w:t>
      </w:r>
      <w:r w:rsidR="00176BB8">
        <w:t xml:space="preserve"> </w:t>
      </w:r>
    </w:p>
    <w:p w14:paraId="1CF3C58A" w14:textId="7C831772" w:rsidR="00E613AC" w:rsidRDefault="00923B4D">
      <w:pPr>
        <w:pStyle w:val="TableofFigures"/>
        <w:rPr>
          <w:rFonts w:eastAsiaTheme="minorEastAsia"/>
          <w:i w:val="0"/>
          <w:noProof/>
          <w:color w:val="auto"/>
          <w:kern w:val="2"/>
          <w:sz w:val="24"/>
          <w:szCs w:val="24"/>
          <w:lang w:val="en-US"/>
          <w14:ligatures w14:val="standardContextual"/>
        </w:rPr>
      </w:pPr>
      <w:r w:rsidRPr="00F55AD7">
        <w:fldChar w:fldCharType="begin"/>
      </w:r>
      <w:r w:rsidRPr="00F55AD7">
        <w:instrText xml:space="preserve"> TOC \t "Figure caption" \c </w:instrText>
      </w:r>
      <w:r w:rsidRPr="00F55AD7">
        <w:fldChar w:fldCharType="separate"/>
      </w:r>
      <w:r w:rsidR="00E613AC">
        <w:rPr>
          <w:noProof/>
        </w:rPr>
        <w:t>Figure 1</w:t>
      </w:r>
      <w:r w:rsidR="00E613AC">
        <w:rPr>
          <w:rFonts w:eastAsiaTheme="minorEastAsia"/>
          <w:i w:val="0"/>
          <w:noProof/>
          <w:color w:val="auto"/>
          <w:kern w:val="2"/>
          <w:sz w:val="24"/>
          <w:szCs w:val="24"/>
          <w:lang w:val="en-US"/>
          <w14:ligatures w14:val="standardContextual"/>
        </w:rPr>
        <w:tab/>
      </w:r>
      <w:r w:rsidR="00E613AC">
        <w:rPr>
          <w:noProof/>
        </w:rPr>
        <w:t>Process to maintain qualifications</w:t>
      </w:r>
      <w:r w:rsidR="00E613AC">
        <w:rPr>
          <w:noProof/>
        </w:rPr>
        <w:tab/>
      </w:r>
      <w:r w:rsidR="00E613AC">
        <w:rPr>
          <w:noProof/>
        </w:rPr>
        <w:fldChar w:fldCharType="begin"/>
      </w:r>
      <w:r w:rsidR="00E613AC">
        <w:rPr>
          <w:noProof/>
        </w:rPr>
        <w:instrText xml:space="preserve"> PAGEREF _Toc190119675 \h </w:instrText>
      </w:r>
      <w:r w:rsidR="00E613AC">
        <w:rPr>
          <w:noProof/>
        </w:rPr>
      </w:r>
      <w:r w:rsidR="00E613AC">
        <w:rPr>
          <w:noProof/>
        </w:rPr>
        <w:fldChar w:fldCharType="separate"/>
      </w:r>
      <w:r w:rsidR="00E613AC">
        <w:rPr>
          <w:noProof/>
        </w:rPr>
        <w:t>16</w:t>
      </w:r>
      <w:r w:rsidR="00E613AC">
        <w:rPr>
          <w:noProof/>
        </w:rPr>
        <w:fldChar w:fldCharType="end"/>
      </w:r>
    </w:p>
    <w:p w14:paraId="4EEDF1B5" w14:textId="183962EC" w:rsidR="00E613AC" w:rsidRDefault="00E613AC">
      <w:pPr>
        <w:pStyle w:val="TableofFigures"/>
        <w:rPr>
          <w:rFonts w:eastAsiaTheme="minorEastAsia"/>
          <w:i w:val="0"/>
          <w:noProof/>
          <w:color w:val="auto"/>
          <w:kern w:val="2"/>
          <w:sz w:val="24"/>
          <w:szCs w:val="24"/>
          <w:lang w:val="en-US"/>
          <w14:ligatures w14:val="standardContextual"/>
        </w:rPr>
      </w:pPr>
      <w:r w:rsidRPr="00C95778">
        <w:rPr>
          <w:noProof/>
          <w:u w:color="575756"/>
        </w:rPr>
        <w:t>Figure 2</w:t>
      </w:r>
      <w:r>
        <w:rPr>
          <w:rFonts w:eastAsiaTheme="minorEastAsia"/>
          <w:i w:val="0"/>
          <w:noProof/>
          <w:color w:val="auto"/>
          <w:kern w:val="2"/>
          <w:sz w:val="24"/>
          <w:szCs w:val="24"/>
          <w:lang w:val="en-US"/>
          <w14:ligatures w14:val="standardContextual"/>
        </w:rPr>
        <w:tab/>
      </w:r>
      <w:r w:rsidRPr="00C95778">
        <w:rPr>
          <w:noProof/>
          <w:u w:color="575756"/>
        </w:rPr>
        <w:t>Career progression</w:t>
      </w:r>
      <w:r>
        <w:rPr>
          <w:noProof/>
        </w:rPr>
        <w:tab/>
      </w:r>
      <w:r>
        <w:rPr>
          <w:noProof/>
        </w:rPr>
        <w:fldChar w:fldCharType="begin"/>
      </w:r>
      <w:r>
        <w:rPr>
          <w:noProof/>
        </w:rPr>
        <w:instrText xml:space="preserve"> PAGEREF _Toc190119676 \h </w:instrText>
      </w:r>
      <w:r>
        <w:rPr>
          <w:noProof/>
        </w:rPr>
      </w:r>
      <w:r>
        <w:rPr>
          <w:noProof/>
        </w:rPr>
        <w:fldChar w:fldCharType="separate"/>
      </w:r>
      <w:r>
        <w:rPr>
          <w:noProof/>
        </w:rPr>
        <w:t>21</w:t>
      </w:r>
      <w:r>
        <w:rPr>
          <w:noProof/>
        </w:rPr>
        <w:fldChar w:fldCharType="end"/>
      </w:r>
    </w:p>
    <w:p w14:paraId="68137A41" w14:textId="195E9DE6" w:rsidR="005E4659" w:rsidRPr="00176BB8" w:rsidRDefault="00923B4D" w:rsidP="007D1805">
      <w:pPr>
        <w:pStyle w:val="TableofFigures"/>
      </w:pPr>
      <w:r w:rsidRPr="00F55AD7">
        <w:fldChar w:fldCharType="end"/>
      </w:r>
    </w:p>
    <w:p w14:paraId="63E84D68" w14:textId="73F5EA28" w:rsidR="00E51362" w:rsidRDefault="00E51362" w:rsidP="00E51362">
      <w:pPr>
        <w:pStyle w:val="BodyText"/>
      </w:pPr>
    </w:p>
    <w:p w14:paraId="3C24E862" w14:textId="77777777" w:rsidR="00E51362" w:rsidRPr="00E51362" w:rsidRDefault="00E51362" w:rsidP="00E51362">
      <w:pPr>
        <w:pStyle w:val="BodyText"/>
        <w:sectPr w:rsidR="00E51362" w:rsidRPr="00E51362"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8DB274D" w14:textId="220E7CD1" w:rsidR="004944C8" w:rsidRPr="006F7B9D" w:rsidRDefault="006829DF" w:rsidP="00E60717">
      <w:pPr>
        <w:pStyle w:val="Heading1"/>
      </w:pPr>
      <w:bookmarkStart w:id="11" w:name="_Toc190119622"/>
      <w:r w:rsidRPr="006F7B9D">
        <w:lastRenderedPageBreak/>
        <w:t>INTRODUCTION</w:t>
      </w:r>
      <w:bookmarkEnd w:id="11"/>
    </w:p>
    <w:p w14:paraId="357D3282" w14:textId="366A6B78" w:rsidR="003A6A32" w:rsidRPr="006F7B9D" w:rsidRDefault="003A6A32" w:rsidP="003A6A32">
      <w:pPr>
        <w:pStyle w:val="Heading1separatationline"/>
      </w:pPr>
    </w:p>
    <w:p w14:paraId="5FDCD818" w14:textId="1E362A7A" w:rsidR="006813EA" w:rsidRDefault="006813EA" w:rsidP="00A151CC">
      <w:pPr>
        <w:pStyle w:val="BodyText"/>
      </w:pPr>
      <w:r>
        <w:t>A major factor in the effective delivery of</w:t>
      </w:r>
      <w:r w:rsidR="00571848">
        <w:t xml:space="preserve"> a </w:t>
      </w:r>
      <w:r w:rsidR="00F150D9">
        <w:t>v</w:t>
      </w:r>
      <w:r w:rsidR="00571848">
        <w:t xml:space="preserve">essel </w:t>
      </w:r>
      <w:r w:rsidR="00F150D9">
        <w:t>tr</w:t>
      </w:r>
      <w:r w:rsidR="00571848">
        <w:t xml:space="preserve">affic </w:t>
      </w:r>
      <w:r w:rsidR="00F150D9">
        <w:t>s</w:t>
      </w:r>
      <w:r w:rsidR="00571848">
        <w:t>ervice</w:t>
      </w:r>
      <w:r>
        <w:t xml:space="preserve"> </w:t>
      </w:r>
      <w:r w:rsidR="00571848">
        <w:t>(</w:t>
      </w:r>
      <w:r>
        <w:t>VTS</w:t>
      </w:r>
      <w:r w:rsidR="00571848">
        <w:t>)</w:t>
      </w:r>
      <w:r>
        <w:t xml:space="preserve"> is the competence and experience of its personnel to:</w:t>
      </w:r>
    </w:p>
    <w:p w14:paraId="365AEEC1" w14:textId="1CD6DC2D" w:rsidR="006813EA" w:rsidRDefault="00593CC1" w:rsidP="006813EA">
      <w:pPr>
        <w:pStyle w:val="Bullet1"/>
      </w:pPr>
      <w:r>
        <w:t xml:space="preserve">provide </w:t>
      </w:r>
      <w:r w:rsidR="00A751BF">
        <w:t xml:space="preserve">timely and relevant information on factors that may influence the </w:t>
      </w:r>
      <w:r w:rsidR="00E9688E">
        <w:t>transit of a ship</w:t>
      </w:r>
      <w:r w:rsidR="00A751BF">
        <w:t xml:space="preserve"> and to assist on-board decision making</w:t>
      </w:r>
      <w:r w:rsidR="00571848">
        <w:t>;</w:t>
      </w:r>
      <w:r w:rsidR="00C822B4">
        <w:t xml:space="preserve"> </w:t>
      </w:r>
    </w:p>
    <w:p w14:paraId="59863A61" w14:textId="741350F9" w:rsidR="006813EA" w:rsidRDefault="00593CC1" w:rsidP="006813EA">
      <w:pPr>
        <w:pStyle w:val="Bullet1"/>
      </w:pPr>
      <w:r>
        <w:t xml:space="preserve">monitor </w:t>
      </w:r>
      <w:r w:rsidR="00A751BF">
        <w:t>a</w:t>
      </w:r>
      <w:r w:rsidR="006813EA">
        <w:t>nd manage traffic to ensure the safety and efficiency of ship movements</w:t>
      </w:r>
      <w:r w:rsidR="00571848">
        <w:t>;</w:t>
      </w:r>
      <w:r>
        <w:t xml:space="preserve"> and</w:t>
      </w:r>
    </w:p>
    <w:p w14:paraId="0D7A7408" w14:textId="366704EA" w:rsidR="006813EA" w:rsidRDefault="00593CC1" w:rsidP="006813EA">
      <w:pPr>
        <w:pStyle w:val="Bullet1"/>
      </w:pPr>
      <w:r>
        <w:t xml:space="preserve">respond </w:t>
      </w:r>
      <w:r w:rsidR="00A751BF">
        <w:t xml:space="preserve">to developing unsafe situations to assist the </w:t>
      </w:r>
      <w:r w:rsidR="00571848">
        <w:t xml:space="preserve">on-board </w:t>
      </w:r>
      <w:r w:rsidR="00A751BF">
        <w:t>decision-making process</w:t>
      </w:r>
      <w:r w:rsidR="00571848">
        <w:t>.</w:t>
      </w:r>
    </w:p>
    <w:p w14:paraId="2DC213C0" w14:textId="79C961B7" w:rsidR="006813EA" w:rsidRDefault="00A751BF" w:rsidP="00A151CC">
      <w:pPr>
        <w:pStyle w:val="BodyText"/>
      </w:pPr>
      <w:r>
        <w:t>T</w:t>
      </w:r>
      <w:r w:rsidR="006813EA">
        <w:t xml:space="preserve">raining and certification for VTS personnel </w:t>
      </w:r>
      <w:r w:rsidR="00F51E58">
        <w:t>is</w:t>
      </w:r>
      <w:r w:rsidR="006813EA">
        <w:t xml:space="preserve"> recogn</w:t>
      </w:r>
      <w:r w:rsidR="00C822B4">
        <w:t>ize</w:t>
      </w:r>
      <w:r w:rsidR="006813EA">
        <w:t>d internationally through the following framework:</w:t>
      </w:r>
    </w:p>
    <w:p w14:paraId="0658C228" w14:textId="6CD7F301" w:rsidR="006813EA" w:rsidRDefault="006813EA" w:rsidP="006813EA">
      <w:pPr>
        <w:pStyle w:val="Bullet1"/>
      </w:pPr>
      <w:r w:rsidRPr="00EA3ACC">
        <w:rPr>
          <w:bCs/>
        </w:rPr>
        <w:t xml:space="preserve">IMO </w:t>
      </w:r>
      <w:r w:rsidRPr="00DE4FEE">
        <w:rPr>
          <w:bCs/>
        </w:rPr>
        <w:t xml:space="preserve">Resolution </w:t>
      </w:r>
      <w:r w:rsidRPr="00DE4FEE">
        <w:rPr>
          <w:bCs/>
          <w:i/>
          <w:iCs/>
        </w:rPr>
        <w:t>A.</w:t>
      </w:r>
      <w:r w:rsidR="00DE4FEE" w:rsidRPr="00004E76">
        <w:rPr>
          <w:bCs/>
          <w:i/>
          <w:iCs/>
        </w:rPr>
        <w:t>1158</w:t>
      </w:r>
      <w:r w:rsidR="001519F6" w:rsidRPr="00004E76">
        <w:rPr>
          <w:bCs/>
          <w:i/>
          <w:iCs/>
        </w:rPr>
        <w:t>(</w:t>
      </w:r>
      <w:r w:rsidR="00DE4FEE" w:rsidRPr="00004E76">
        <w:rPr>
          <w:bCs/>
          <w:i/>
          <w:iCs/>
        </w:rPr>
        <w:t>32</w:t>
      </w:r>
      <w:r w:rsidR="001519F6" w:rsidRPr="00004E76">
        <w:rPr>
          <w:bCs/>
          <w:i/>
          <w:iCs/>
        </w:rPr>
        <w:t>)</w:t>
      </w:r>
      <w:r w:rsidRPr="00DE4FEE">
        <w:rPr>
          <w:bCs/>
          <w:i/>
          <w:iCs/>
        </w:rPr>
        <w:t xml:space="preserve"> </w:t>
      </w:r>
      <w:r w:rsidR="00571848" w:rsidRPr="00DE4FEE">
        <w:rPr>
          <w:bCs/>
          <w:i/>
          <w:iCs/>
        </w:rPr>
        <w:t>on</w:t>
      </w:r>
      <w:r w:rsidR="00571848" w:rsidRPr="00EA3ACC">
        <w:rPr>
          <w:bCs/>
          <w:i/>
          <w:iCs/>
        </w:rPr>
        <w:t xml:space="preserve"> </w:t>
      </w:r>
      <w:r w:rsidRPr="00EA3ACC">
        <w:rPr>
          <w:bCs/>
          <w:i/>
          <w:iCs/>
        </w:rPr>
        <w:t>Guideline</w:t>
      </w:r>
      <w:r w:rsidR="00571848" w:rsidRPr="00EA3ACC">
        <w:rPr>
          <w:bCs/>
          <w:i/>
          <w:iCs/>
        </w:rPr>
        <w:t>s</w:t>
      </w:r>
      <w:r w:rsidRPr="00EA3ACC">
        <w:rPr>
          <w:bCs/>
          <w:i/>
          <w:iCs/>
        </w:rPr>
        <w:t xml:space="preserve"> for Vessel Traffic Services</w:t>
      </w:r>
      <w:r w:rsidR="00234CD4">
        <w:t xml:space="preserve"> </w:t>
      </w:r>
      <w:r w:rsidR="00234CD4">
        <w:fldChar w:fldCharType="begin"/>
      </w:r>
      <w:r w:rsidR="00234CD4">
        <w:instrText xml:space="preserve"> REF _Ref79741895 \r \h </w:instrText>
      </w:r>
      <w:r w:rsidR="00234CD4">
        <w:fldChar w:fldCharType="separate"/>
      </w:r>
      <w:r w:rsidR="00234CD4">
        <w:t>[1]</w:t>
      </w:r>
      <w:r w:rsidR="00234CD4">
        <w:fldChar w:fldCharType="end"/>
      </w:r>
      <w:r w:rsidR="00234CD4">
        <w:t>.</w:t>
      </w:r>
      <w:r w:rsidR="00080C0B">
        <w:t xml:space="preserve"> </w:t>
      </w:r>
      <w:r>
        <w:t>The Resolution states</w:t>
      </w:r>
      <w:r w:rsidR="00571848">
        <w:t>, inter-alia,</w:t>
      </w:r>
      <w:r>
        <w:t xml:space="preserve"> that:</w:t>
      </w:r>
    </w:p>
    <w:p w14:paraId="49A4265F" w14:textId="77777777" w:rsidR="008B38DA" w:rsidRDefault="008B38DA" w:rsidP="00EA3ACC">
      <w:pPr>
        <w:pStyle w:val="Bullet2"/>
      </w:pPr>
      <w:r>
        <w:t>The competent authority for VTS should ensure that VTS training is approved and VTS personnel are certified.</w:t>
      </w:r>
    </w:p>
    <w:p w14:paraId="3960D704" w14:textId="77777777" w:rsidR="008B38DA" w:rsidRDefault="008B38DA" w:rsidP="00EA3ACC">
      <w:pPr>
        <w:pStyle w:val="Bullet2"/>
      </w:pPr>
      <w:r>
        <w:t>The VTS provider should ensure that a VTS is adequately staffed and that VTS personnel are appropriately trained and qualified.</w:t>
      </w:r>
    </w:p>
    <w:p w14:paraId="042A350A" w14:textId="31ABAD2A" w:rsidR="006813EA" w:rsidRDefault="006813EA" w:rsidP="00A151CC">
      <w:pPr>
        <w:pStyle w:val="Bullet1"/>
        <w:jc w:val="both"/>
      </w:pPr>
      <w:r w:rsidRPr="00EA3ACC">
        <w:t>IALA Standard</w:t>
      </w:r>
      <w:r w:rsidRPr="00EA3ACC">
        <w:rPr>
          <w:b/>
          <w:bCs/>
          <w:i/>
          <w:iCs/>
        </w:rPr>
        <w:t xml:space="preserve"> </w:t>
      </w:r>
      <w:r w:rsidR="004F3C5C" w:rsidRPr="00EA3ACC">
        <w:rPr>
          <w:i/>
          <w:iCs/>
        </w:rPr>
        <w:t>S</w:t>
      </w:r>
      <w:r w:rsidRPr="00EA3ACC">
        <w:rPr>
          <w:i/>
          <w:iCs/>
        </w:rPr>
        <w:t xml:space="preserve">1050 Training and Certification </w:t>
      </w:r>
      <w:r w:rsidR="00F0637E" w:rsidRPr="009C2228">
        <w:fldChar w:fldCharType="begin"/>
      </w:r>
      <w:r w:rsidR="00F0637E" w:rsidRPr="00004E76">
        <w:instrText xml:space="preserve"> REF _Ref79741964 \r \h </w:instrText>
      </w:r>
      <w:r w:rsidR="00F0637E" w:rsidRPr="009C2228">
        <w:instrText xml:space="preserve"> \* MERGEFORMAT </w:instrText>
      </w:r>
      <w:r w:rsidR="00F0637E" w:rsidRPr="009C2228">
        <w:fldChar w:fldCharType="separate"/>
      </w:r>
      <w:r w:rsidR="00F0637E" w:rsidRPr="00004E76">
        <w:t>[2]</w:t>
      </w:r>
      <w:r w:rsidR="00F0637E" w:rsidRPr="009C2228">
        <w:fldChar w:fldCharType="end"/>
      </w:r>
      <w:r w:rsidR="00F0637E" w:rsidRPr="00EA3ACC">
        <w:t xml:space="preserve"> </w:t>
      </w:r>
      <w:r w:rsidR="0052114C" w:rsidRPr="00F0637E">
        <w:t>specifies</w:t>
      </w:r>
      <w:r w:rsidR="0052114C" w:rsidRPr="0052114C">
        <w:t xml:space="preserve"> the practices associated with the training </w:t>
      </w:r>
      <w:r w:rsidR="0052114C">
        <w:t>and assessment of VTS personnel</w:t>
      </w:r>
      <w:r>
        <w:t xml:space="preserve">. </w:t>
      </w:r>
      <w:r w:rsidR="00571848">
        <w:t>The Standard references normative provisions</w:t>
      </w:r>
      <w:r w:rsidR="00664932">
        <w:t xml:space="preserve"> which are contained in</w:t>
      </w:r>
      <w:r w:rsidR="00571848">
        <w:t xml:space="preserve"> IALA </w:t>
      </w:r>
      <w:r w:rsidR="00670869">
        <w:t>r</w:t>
      </w:r>
      <w:r w:rsidR="00571848">
        <w:t>ecommendations, covering the following scope</w:t>
      </w:r>
      <w:r>
        <w:t>:</w:t>
      </w:r>
    </w:p>
    <w:p w14:paraId="62417F32" w14:textId="2AAD7D0A" w:rsidR="006813EA" w:rsidRDefault="006813EA" w:rsidP="006813EA">
      <w:pPr>
        <w:pStyle w:val="Bullet2"/>
      </w:pPr>
      <w:r>
        <w:t xml:space="preserve">Training and </w:t>
      </w:r>
      <w:r w:rsidR="00664932">
        <w:t>assessment</w:t>
      </w:r>
    </w:p>
    <w:p w14:paraId="74564FED" w14:textId="156E0A45" w:rsidR="006813EA" w:rsidRDefault="006813EA" w:rsidP="0052114C">
      <w:pPr>
        <w:pStyle w:val="Bullet2"/>
      </w:pPr>
      <w:r w:rsidRPr="0052114C">
        <w:t>Accreditation</w:t>
      </w:r>
      <w:r w:rsidR="00664932" w:rsidRPr="0052114C">
        <w:t>, competency, certification and revalidation</w:t>
      </w:r>
    </w:p>
    <w:p w14:paraId="5A7F7376" w14:textId="3831264E" w:rsidR="00A524B5" w:rsidRPr="006F7B9D" w:rsidRDefault="007F7CBA" w:rsidP="00E60717">
      <w:pPr>
        <w:pStyle w:val="Heading1"/>
      </w:pPr>
      <w:bookmarkStart w:id="12" w:name="_Toc190119623"/>
      <w:r w:rsidRPr="006F7B9D">
        <w:t>DOCUMENT PURPOSE</w:t>
      </w:r>
      <w:bookmarkEnd w:id="12"/>
    </w:p>
    <w:p w14:paraId="667D6270" w14:textId="77777777" w:rsidR="00A524B5" w:rsidRPr="006F7B9D" w:rsidRDefault="00A524B5" w:rsidP="00A524B5">
      <w:pPr>
        <w:pStyle w:val="Heading2separationline"/>
      </w:pPr>
    </w:p>
    <w:p w14:paraId="33F5C098" w14:textId="65DB6960" w:rsidR="00784C4B" w:rsidRDefault="00784C4B" w:rsidP="00A151CC">
      <w:pPr>
        <w:pStyle w:val="BodyText"/>
      </w:pPr>
      <w:r w:rsidRPr="00784C4B">
        <w:t xml:space="preserve">The purpose of this document is to provide guidance </w:t>
      </w:r>
      <w:r>
        <w:t>on</w:t>
      </w:r>
      <w:r w:rsidR="000B2CEA">
        <w:t xml:space="preserve"> </w:t>
      </w:r>
      <w:r w:rsidR="0052114C" w:rsidRPr="00A10352">
        <w:t>implementing practices associated with</w:t>
      </w:r>
      <w:r w:rsidR="002A5FF7">
        <w:t xml:space="preserve"> </w:t>
      </w:r>
      <w:r w:rsidR="000B2CEA">
        <w:t>the</w:t>
      </w:r>
      <w:r>
        <w:t xml:space="preserve"> </w:t>
      </w:r>
      <w:r w:rsidRPr="00A751BF">
        <w:t xml:space="preserve">recruitment training and assessment of </w:t>
      </w:r>
      <w:r>
        <w:t>VTS</w:t>
      </w:r>
      <w:r w:rsidRPr="00A751BF">
        <w:t xml:space="preserve"> personnel</w:t>
      </w:r>
      <w:r>
        <w:t xml:space="preserve"> </w:t>
      </w:r>
      <w:r w:rsidR="000B2CEA">
        <w:t>to ensure that it is developed and</w:t>
      </w:r>
      <w:r w:rsidR="00FC2F7B">
        <w:t xml:space="preserve"> </w:t>
      </w:r>
      <w:r>
        <w:t>harmoni</w:t>
      </w:r>
      <w:r w:rsidR="00080C0B">
        <w:t>z</w:t>
      </w:r>
      <w:r>
        <w:t xml:space="preserve">ed </w:t>
      </w:r>
      <w:r w:rsidRPr="00784C4B">
        <w:t>in accordance with</w:t>
      </w:r>
      <w:r w:rsidR="000B2CEA">
        <w:t xml:space="preserve"> </w:t>
      </w:r>
      <w:r w:rsidR="00670869">
        <w:t xml:space="preserve">the </w:t>
      </w:r>
      <w:r w:rsidR="002A5FF7">
        <w:t xml:space="preserve">IMO Guidelines </w:t>
      </w:r>
      <w:r w:rsidR="00670869">
        <w:t>for V</w:t>
      </w:r>
      <w:r w:rsidR="002A5FF7">
        <w:t xml:space="preserve">essel </w:t>
      </w:r>
      <w:r w:rsidR="00670869">
        <w:t>T</w:t>
      </w:r>
      <w:r w:rsidR="002A5FF7">
        <w:t xml:space="preserve">raffic </w:t>
      </w:r>
      <w:r w:rsidR="00670869">
        <w:t>S</w:t>
      </w:r>
      <w:r w:rsidR="002A5FF7">
        <w:t>ervices</w:t>
      </w:r>
      <w:r w:rsidR="001D1AD9">
        <w:t xml:space="preserve"> and the</w:t>
      </w:r>
      <w:r w:rsidR="002A5FF7" w:rsidRPr="00784C4B">
        <w:t xml:space="preserve"> </w:t>
      </w:r>
      <w:r w:rsidR="0052114C" w:rsidRPr="00784C4B">
        <w:t xml:space="preserve">IALA </w:t>
      </w:r>
      <w:r w:rsidR="00670869">
        <w:t>s</w:t>
      </w:r>
      <w:r w:rsidR="0052114C" w:rsidRPr="00784C4B">
        <w:t>tandards</w:t>
      </w:r>
      <w:r w:rsidR="00974516">
        <w:t xml:space="preserve">, </w:t>
      </w:r>
      <w:r w:rsidR="00670869">
        <w:t>r</w:t>
      </w:r>
      <w:r w:rsidR="00974516">
        <w:t xml:space="preserve">ecommendations, </w:t>
      </w:r>
      <w:r w:rsidR="00670869">
        <w:t>g</w:t>
      </w:r>
      <w:r w:rsidR="00974516">
        <w:t>uidelines</w:t>
      </w:r>
      <w:r w:rsidR="00E81E11">
        <w:t xml:space="preserve"> and</w:t>
      </w:r>
      <w:r w:rsidR="002A5FF7">
        <w:t xml:space="preserve"> model courses.</w:t>
      </w:r>
      <w:r w:rsidR="00C822B4">
        <w:t xml:space="preserve"> </w:t>
      </w:r>
      <w:r w:rsidR="000B2CEA">
        <w:t xml:space="preserve"> </w:t>
      </w:r>
    </w:p>
    <w:p w14:paraId="4274D6B8" w14:textId="72DA829E" w:rsidR="00990159" w:rsidRPr="00004E76" w:rsidRDefault="00990159" w:rsidP="00A151CC">
      <w:pPr>
        <w:pStyle w:val="BodyText"/>
        <w:rPr>
          <w:i/>
          <w:iCs/>
        </w:rPr>
      </w:pPr>
      <w:r w:rsidRPr="00004E76">
        <w:rPr>
          <w:i/>
          <w:iCs/>
        </w:rPr>
        <w:t>This Guideline is associated with IALA Recommendation R0103 (V-103) on Training and Certification of VTS Personnel [3]. Recommendation R0103 is a normative provision of IALA Standard 1050 Training and Certification. To demonstrate compliance with this Recommendation the provisions of this Guideline should be implemented.</w:t>
      </w:r>
    </w:p>
    <w:p w14:paraId="0C4E05A4" w14:textId="18D66620" w:rsidR="008C3D1B" w:rsidRPr="003A3890" w:rsidRDefault="004F19C4" w:rsidP="00A151CC">
      <w:pPr>
        <w:pStyle w:val="BodyText"/>
        <w:spacing w:before="120"/>
      </w:pPr>
      <w:r>
        <w:t>A</w:t>
      </w:r>
      <w:r w:rsidR="003A3890" w:rsidRPr="003A3890">
        <w:t xml:space="preserve">uthorities are encouraged to </w:t>
      </w:r>
      <w:r>
        <w:t>take account of</w:t>
      </w:r>
      <w:r w:rsidR="003A3890" w:rsidRPr="003A3890">
        <w:t xml:space="preserve"> this guidance as a basis for mandatory training in a manner consistent with their domestic legal framework.</w:t>
      </w:r>
      <w:r w:rsidR="00183B2D">
        <w:t xml:space="preserve"> </w:t>
      </w:r>
      <w:r w:rsidR="003A3890" w:rsidRPr="003A3890">
        <w:t>This may include establishing appropriate qualifications and training requirements to ensure that VTS personnel are certified.</w:t>
      </w:r>
    </w:p>
    <w:p w14:paraId="7AF47C15" w14:textId="5AF6E7A2" w:rsidR="006829DF" w:rsidRPr="00522275" w:rsidRDefault="00B140C5" w:rsidP="006829DF">
      <w:pPr>
        <w:pStyle w:val="Heading1"/>
      </w:pPr>
      <w:bookmarkStart w:id="13" w:name="_Toc190119624"/>
      <w:r>
        <w:t>INTERNATIONAL FRAMEWORK FOR VTS TRAINING</w:t>
      </w:r>
      <w:bookmarkEnd w:id="13"/>
    </w:p>
    <w:p w14:paraId="1049282B" w14:textId="77777777" w:rsidR="006829DF" w:rsidRPr="00522275" w:rsidRDefault="006829DF" w:rsidP="006829DF">
      <w:pPr>
        <w:pStyle w:val="Heading1separatationline"/>
      </w:pPr>
    </w:p>
    <w:p w14:paraId="1973C175" w14:textId="7D571E1D" w:rsidR="003A3890" w:rsidRDefault="003A3890" w:rsidP="00A151CC">
      <w:pPr>
        <w:pStyle w:val="BodyText"/>
      </w:pPr>
      <w:r>
        <w:t xml:space="preserve">IMO </w:t>
      </w:r>
      <w:r w:rsidRPr="00DE4FEE">
        <w:t xml:space="preserve">Resolution </w:t>
      </w:r>
      <w:r w:rsidRPr="00DE4FEE">
        <w:rPr>
          <w:i/>
          <w:iCs/>
        </w:rPr>
        <w:t>A.</w:t>
      </w:r>
      <w:r w:rsidR="00DE4FEE" w:rsidRPr="00004E76">
        <w:rPr>
          <w:i/>
          <w:iCs/>
        </w:rPr>
        <w:t>1158</w:t>
      </w:r>
      <w:r w:rsidR="001519F6" w:rsidRPr="00004E76">
        <w:rPr>
          <w:i/>
          <w:iCs/>
        </w:rPr>
        <w:t>(</w:t>
      </w:r>
      <w:r w:rsidR="00DE4FEE" w:rsidRPr="00004E76">
        <w:rPr>
          <w:i/>
          <w:iCs/>
        </w:rPr>
        <w:t>32</w:t>
      </w:r>
      <w:r w:rsidR="001519F6" w:rsidRPr="00004E76">
        <w:rPr>
          <w:i/>
          <w:iCs/>
        </w:rPr>
        <w:t>)</w:t>
      </w:r>
      <w:r w:rsidR="00187FF8" w:rsidRPr="00DE4FEE">
        <w:rPr>
          <w:i/>
          <w:iCs/>
        </w:rPr>
        <w:t xml:space="preserve"> on</w:t>
      </w:r>
      <w:r w:rsidRPr="00DE4FEE">
        <w:rPr>
          <w:i/>
          <w:iCs/>
        </w:rPr>
        <w:t xml:space="preserve"> Guidelines</w:t>
      </w:r>
      <w:r w:rsidRPr="00EA3ACC">
        <w:rPr>
          <w:i/>
          <w:iCs/>
        </w:rPr>
        <w:t xml:space="preserve"> for Vessel Traffic Services</w:t>
      </w:r>
      <w:r>
        <w:t xml:space="preserve"> </w:t>
      </w:r>
      <w:r w:rsidR="00B71651">
        <w:t>states that</w:t>
      </w:r>
      <w:r>
        <w:t>:</w:t>
      </w:r>
    </w:p>
    <w:p w14:paraId="425A3DCE" w14:textId="77777777" w:rsidR="007D4180" w:rsidRPr="00EA3ACC" w:rsidRDefault="007D4180" w:rsidP="00EA3ACC">
      <w:pPr>
        <w:pStyle w:val="Bullet1"/>
      </w:pPr>
      <w:r w:rsidRPr="002E5C08">
        <w:t>A major factor in the operation of a VTS is the competence of its personnel.</w:t>
      </w:r>
    </w:p>
    <w:p w14:paraId="3010B47B" w14:textId="02793854" w:rsidR="007D4180" w:rsidRPr="00EA3ACC" w:rsidRDefault="007D4180" w:rsidP="00EA3ACC">
      <w:pPr>
        <w:pStyle w:val="Bullet1"/>
      </w:pPr>
      <w:r w:rsidRPr="00EA3ACC">
        <w:t>VTS personnel should only be considered competent when appropriately trained and qualified for their VTS duties. This includes:</w:t>
      </w:r>
    </w:p>
    <w:p w14:paraId="0BE8A1D0" w14:textId="77777777" w:rsidR="007D4180" w:rsidRPr="007D4180" w:rsidRDefault="007D4180" w:rsidP="00EA3ACC">
      <w:pPr>
        <w:pStyle w:val="Bullet2"/>
      </w:pPr>
      <w:r w:rsidRPr="007D4180">
        <w:t>satisfactorily completing generic VTS training approved by a competent authority;</w:t>
      </w:r>
    </w:p>
    <w:p w14:paraId="769454D8" w14:textId="122B48A2" w:rsidR="007D4180" w:rsidRPr="007D4180" w:rsidRDefault="007D4180" w:rsidP="00EA3ACC">
      <w:pPr>
        <w:pStyle w:val="Bullet2"/>
      </w:pPr>
      <w:r w:rsidRPr="007D4180">
        <w:lastRenderedPageBreak/>
        <w:t>satisfactorily completing on-the-job training at the VTS where the person</w:t>
      </w:r>
      <w:r w:rsidR="00861FDF">
        <w:t>nel are</w:t>
      </w:r>
      <w:r w:rsidRPr="007D4180">
        <w:t xml:space="preserve"> employed; </w:t>
      </w:r>
    </w:p>
    <w:p w14:paraId="3387C9B9" w14:textId="77777777" w:rsidR="007D4180" w:rsidRPr="007D4180" w:rsidRDefault="007D4180" w:rsidP="00EA3ACC">
      <w:pPr>
        <w:pStyle w:val="Bullet2"/>
      </w:pPr>
      <w:r w:rsidRPr="007D4180">
        <w:t>undergoing periodic assessments and revalidation training to ensure competence is maintained; and</w:t>
      </w:r>
    </w:p>
    <w:p w14:paraId="7B527D5E" w14:textId="57583CC1" w:rsidR="007D4180" w:rsidRPr="007D4180" w:rsidRDefault="007D4180" w:rsidP="00EA3ACC">
      <w:pPr>
        <w:pStyle w:val="Bullet2"/>
      </w:pPr>
      <w:r w:rsidRPr="007D4180">
        <w:t>being in possession of appropriate certification</w:t>
      </w:r>
      <w:r w:rsidR="00BF04C9">
        <w:t>.</w:t>
      </w:r>
    </w:p>
    <w:p w14:paraId="12702D8F" w14:textId="541AEDF8" w:rsidR="00E92FDE" w:rsidRDefault="00E92FDE" w:rsidP="00A151CC">
      <w:pPr>
        <w:pStyle w:val="Bullet1"/>
        <w:numPr>
          <w:ilvl w:val="0"/>
          <w:numId w:val="0"/>
        </w:numPr>
        <w:jc w:val="both"/>
      </w:pPr>
      <w:r>
        <w:t xml:space="preserve">IALA Recommendation </w:t>
      </w:r>
      <w:r w:rsidRPr="00EA3ACC">
        <w:rPr>
          <w:i/>
          <w:iCs/>
        </w:rPr>
        <w:t>R0103</w:t>
      </w:r>
      <w:r w:rsidR="00FC2F7B" w:rsidRPr="00EA3ACC">
        <w:rPr>
          <w:i/>
          <w:iCs/>
        </w:rPr>
        <w:t xml:space="preserve"> </w:t>
      </w:r>
      <w:r w:rsidRPr="00EA3ACC">
        <w:rPr>
          <w:i/>
          <w:iCs/>
        </w:rPr>
        <w:t>(V-103) on Training and Certification of VTS Personnel</w:t>
      </w:r>
      <w:r>
        <w:t xml:space="preserve"> </w:t>
      </w:r>
      <w:r w:rsidR="00B71651">
        <w:t>states</w:t>
      </w:r>
      <w:r w:rsidR="00670869">
        <w:t xml:space="preserve"> and recommends</w:t>
      </w:r>
      <w:r>
        <w:t>:</w:t>
      </w:r>
    </w:p>
    <w:p w14:paraId="1A443100" w14:textId="5B0E3CB6" w:rsidR="00E92FDE" w:rsidRPr="00EA3ACC" w:rsidRDefault="00E92FDE" w:rsidP="00E92FDE">
      <w:pPr>
        <w:pStyle w:val="Bullet1"/>
        <w:rPr>
          <w:iCs/>
        </w:rPr>
      </w:pPr>
      <w:r w:rsidRPr="00EA3ACC">
        <w:rPr>
          <w:iCs/>
        </w:rPr>
        <w:t xml:space="preserve">that competent authorities and VTS </w:t>
      </w:r>
      <w:r w:rsidR="007D4180" w:rsidRPr="00EA3ACC">
        <w:rPr>
          <w:iCs/>
        </w:rPr>
        <w:t xml:space="preserve">providers </w:t>
      </w:r>
      <w:r w:rsidRPr="00EA3ACC">
        <w:rPr>
          <w:iCs/>
        </w:rPr>
        <w:t>implement and establish VTS training and certification in a standard</w:t>
      </w:r>
      <w:r w:rsidR="00C822B4">
        <w:rPr>
          <w:iCs/>
        </w:rPr>
        <w:t>ize</w:t>
      </w:r>
      <w:r w:rsidRPr="00EA3ACC">
        <w:rPr>
          <w:iCs/>
        </w:rPr>
        <w:t>d and harmon</w:t>
      </w:r>
      <w:r w:rsidR="00C822B4">
        <w:rPr>
          <w:iCs/>
        </w:rPr>
        <w:t>ize</w:t>
      </w:r>
      <w:r w:rsidRPr="00EA3ACC">
        <w:rPr>
          <w:iCs/>
        </w:rPr>
        <w:t>d manner in accordance with the guidelines and model courses developed by IALA; and</w:t>
      </w:r>
    </w:p>
    <w:p w14:paraId="4178B670" w14:textId="3E3783E2" w:rsidR="003E5A96" w:rsidRPr="00EA3ACC" w:rsidRDefault="00E92FDE" w:rsidP="003E5A96">
      <w:pPr>
        <w:pStyle w:val="Bullet1"/>
        <w:rPr>
          <w:iCs/>
        </w:rPr>
      </w:pPr>
      <w:bookmarkStart w:id="14" w:name="_Hlk30504902"/>
      <w:r w:rsidRPr="00EA3ACC">
        <w:rPr>
          <w:iCs/>
        </w:rPr>
        <w:t xml:space="preserve">National </w:t>
      </w:r>
      <w:r w:rsidR="00651021" w:rsidRPr="00EA3ACC">
        <w:rPr>
          <w:iCs/>
        </w:rPr>
        <w:t>m</w:t>
      </w:r>
      <w:r w:rsidRPr="00EA3ACC">
        <w:rPr>
          <w:iCs/>
        </w:rPr>
        <w:t xml:space="preserve">embers and competent authorities for VTS to implement the provisions of this Recommendation and its associated </w:t>
      </w:r>
      <w:r w:rsidR="009B4814" w:rsidRPr="00EA3ACC">
        <w:rPr>
          <w:iCs/>
        </w:rPr>
        <w:t>g</w:t>
      </w:r>
      <w:r w:rsidRPr="00EA3ACC">
        <w:rPr>
          <w:iCs/>
        </w:rPr>
        <w:t xml:space="preserve">uidelines and </w:t>
      </w:r>
      <w:r w:rsidR="009B4814" w:rsidRPr="00EA3ACC">
        <w:rPr>
          <w:iCs/>
        </w:rPr>
        <w:t>m</w:t>
      </w:r>
      <w:r w:rsidRPr="00EA3ACC">
        <w:rPr>
          <w:iCs/>
        </w:rPr>
        <w:t xml:space="preserve">odel </w:t>
      </w:r>
      <w:r w:rsidR="009B4814" w:rsidRPr="00EA3ACC">
        <w:rPr>
          <w:iCs/>
        </w:rPr>
        <w:t>c</w:t>
      </w:r>
      <w:r w:rsidRPr="00EA3ACC">
        <w:rPr>
          <w:iCs/>
        </w:rPr>
        <w:t>ourses on VTS training and certification.</w:t>
      </w:r>
      <w:bookmarkEnd w:id="14"/>
    </w:p>
    <w:p w14:paraId="66C88283" w14:textId="0FADEA86" w:rsidR="003E5A96" w:rsidRDefault="003E5A96" w:rsidP="003E5A96">
      <w:pPr>
        <w:pStyle w:val="Heading1"/>
      </w:pPr>
      <w:bookmarkStart w:id="15" w:name="_Toc190119625"/>
      <w:r w:rsidRPr="003E5A96">
        <w:t>VTS PERSONNEL</w:t>
      </w:r>
      <w:bookmarkEnd w:id="15"/>
    </w:p>
    <w:p w14:paraId="1E0AD15A" w14:textId="77777777" w:rsidR="003E5A96" w:rsidRPr="003E5A96" w:rsidRDefault="003E5A96" w:rsidP="003E5A96">
      <w:pPr>
        <w:pStyle w:val="Heading1separatationline"/>
      </w:pPr>
    </w:p>
    <w:p w14:paraId="3AD2BBD6" w14:textId="2A9F8B51" w:rsidR="007471FF" w:rsidRPr="007471FF" w:rsidRDefault="007471FF" w:rsidP="00A151CC">
      <w:pPr>
        <w:pStyle w:val="BodyText"/>
      </w:pPr>
      <w:bookmarkStart w:id="16" w:name="_Hlk52613812"/>
      <w:r w:rsidRPr="007471FF">
        <w:t>VTS personnel are individuals that are appropriately trained and qualified in VTS operations</w:t>
      </w:r>
      <w:r w:rsidR="009562DA">
        <w:t xml:space="preserve"> in accordance with the relevant model course associated with their functions</w:t>
      </w:r>
      <w:r w:rsidRPr="007471FF">
        <w:t>. They actively contribute to the safe</w:t>
      </w:r>
      <w:r w:rsidR="009B4814">
        <w:t xml:space="preserve"> and</w:t>
      </w:r>
      <w:r w:rsidRPr="007471FF">
        <w:t xml:space="preserve"> efficient movement of vessel traffic in conjunction with the bridge team and allied services. Whilst the composition/types of roles for personnel in each VTS may vary, the roles generally consist of:</w:t>
      </w:r>
    </w:p>
    <w:p w14:paraId="417CCB4C" w14:textId="24FDC5A8" w:rsidR="007471FF" w:rsidRPr="007471FF" w:rsidRDefault="007471FF" w:rsidP="00004E76">
      <w:pPr>
        <w:pStyle w:val="Bullet1"/>
      </w:pPr>
      <w:r w:rsidRPr="007471FF">
        <w:t xml:space="preserve">VTS </w:t>
      </w:r>
      <w:r w:rsidR="00583415">
        <w:t>o</w:t>
      </w:r>
      <w:r w:rsidRPr="007471FF">
        <w:t>perator;</w:t>
      </w:r>
    </w:p>
    <w:p w14:paraId="6B8FF22E" w14:textId="27DEDC4B" w:rsidR="007471FF" w:rsidRPr="007471FF" w:rsidRDefault="007471FF" w:rsidP="00004E76">
      <w:pPr>
        <w:pStyle w:val="Bullet1"/>
      </w:pPr>
      <w:r w:rsidRPr="007471FF">
        <w:t xml:space="preserve">VTS </w:t>
      </w:r>
      <w:r w:rsidR="00583415">
        <w:t>s</w:t>
      </w:r>
      <w:r w:rsidRPr="007471FF">
        <w:t xml:space="preserve">upervisor; </w:t>
      </w:r>
    </w:p>
    <w:p w14:paraId="0C4ACB2C" w14:textId="4DA2A812" w:rsidR="007471FF" w:rsidRPr="007471FF" w:rsidRDefault="007471FF" w:rsidP="00004E76">
      <w:pPr>
        <w:pStyle w:val="Bullet1"/>
      </w:pPr>
      <w:r w:rsidRPr="007471FF">
        <w:t xml:space="preserve">VTS </w:t>
      </w:r>
      <w:r w:rsidR="00583415">
        <w:t>m</w:t>
      </w:r>
      <w:r w:rsidRPr="007471FF">
        <w:t>anager; and</w:t>
      </w:r>
    </w:p>
    <w:p w14:paraId="2C60FF39" w14:textId="691B8F04" w:rsidR="007471FF" w:rsidRDefault="007471FF" w:rsidP="00004E76">
      <w:pPr>
        <w:pStyle w:val="Bullet1"/>
      </w:pPr>
      <w:r w:rsidRPr="007471FF">
        <w:t>On-the-</w:t>
      </w:r>
      <w:r w:rsidR="00583415">
        <w:t>j</w:t>
      </w:r>
      <w:r w:rsidRPr="007471FF">
        <w:t xml:space="preserve">ob </w:t>
      </w:r>
      <w:r w:rsidR="00583415">
        <w:t>t</w:t>
      </w:r>
      <w:r w:rsidRPr="007471FF">
        <w:t xml:space="preserve">raining (OJT) </w:t>
      </w:r>
      <w:r w:rsidR="00583415">
        <w:t>i</w:t>
      </w:r>
      <w:r w:rsidRPr="007471FF">
        <w:t>nstructor.</w:t>
      </w:r>
    </w:p>
    <w:p w14:paraId="4F9027F3" w14:textId="1C5EA6D3" w:rsidR="009B4814" w:rsidRDefault="009B4814" w:rsidP="009B4814">
      <w:pPr>
        <w:pStyle w:val="Heading2"/>
      </w:pPr>
      <w:bookmarkStart w:id="17" w:name="_Toc190119626"/>
      <w:r>
        <w:t>Job descriptions</w:t>
      </w:r>
      <w:bookmarkEnd w:id="17"/>
    </w:p>
    <w:p w14:paraId="7632BF38" w14:textId="77777777" w:rsidR="009B4814" w:rsidRPr="009B4814" w:rsidRDefault="009B4814" w:rsidP="009B4814">
      <w:pPr>
        <w:pStyle w:val="Heading2separationline"/>
      </w:pPr>
    </w:p>
    <w:p w14:paraId="6201E0CD" w14:textId="4EC57E0C" w:rsidR="009B4814" w:rsidRPr="007471FF" w:rsidRDefault="009B4814" w:rsidP="00A151CC">
      <w:pPr>
        <w:pStyle w:val="Bullet1"/>
        <w:numPr>
          <w:ilvl w:val="0"/>
          <w:numId w:val="0"/>
        </w:numPr>
        <w:jc w:val="both"/>
      </w:pPr>
      <w:r w:rsidRPr="007471FF">
        <w:t>Detailed job descriptions for VTS personnel should be developed focusing on the functions, objectives and responsibilities of the VTS.</w:t>
      </w:r>
    </w:p>
    <w:p w14:paraId="75710253" w14:textId="1782CE78" w:rsidR="00BF04C9" w:rsidRDefault="00BF04C9" w:rsidP="007471FF">
      <w:pPr>
        <w:pStyle w:val="Heading2"/>
      </w:pPr>
      <w:bookmarkStart w:id="18" w:name="_Toc190119627"/>
      <w:bookmarkEnd w:id="16"/>
      <w:r>
        <w:t>purpose of a vts</w:t>
      </w:r>
      <w:bookmarkEnd w:id="18"/>
    </w:p>
    <w:p w14:paraId="103780F4" w14:textId="55DD69E9" w:rsidR="00BF04C9" w:rsidRDefault="00BF04C9" w:rsidP="00BF04C9">
      <w:pPr>
        <w:pStyle w:val="Heading2separationline"/>
      </w:pPr>
    </w:p>
    <w:p w14:paraId="2C627E8E" w14:textId="5F2F925D" w:rsidR="00BF04C9" w:rsidRDefault="00BF04C9" w:rsidP="00BF04C9">
      <w:pPr>
        <w:pStyle w:val="BodyText"/>
      </w:pPr>
      <w:r w:rsidRPr="00BF04C9">
        <w:t xml:space="preserve">IMO </w:t>
      </w:r>
      <w:r w:rsidRPr="00DE4FEE">
        <w:t xml:space="preserve">Resolution </w:t>
      </w:r>
      <w:r w:rsidRPr="00DE4FEE">
        <w:rPr>
          <w:i/>
          <w:iCs/>
        </w:rPr>
        <w:t>A.</w:t>
      </w:r>
      <w:r w:rsidR="00DE4FEE" w:rsidRPr="00004E76">
        <w:rPr>
          <w:i/>
          <w:iCs/>
        </w:rPr>
        <w:t>1158</w:t>
      </w:r>
      <w:r w:rsidRPr="00004E76">
        <w:rPr>
          <w:i/>
          <w:iCs/>
        </w:rPr>
        <w:t>(</w:t>
      </w:r>
      <w:r w:rsidR="00DE4FEE" w:rsidRPr="00004E76">
        <w:rPr>
          <w:i/>
          <w:iCs/>
        </w:rPr>
        <w:t>32</w:t>
      </w:r>
      <w:r w:rsidRPr="00004E76">
        <w:rPr>
          <w:i/>
          <w:iCs/>
        </w:rPr>
        <w:t>)</w:t>
      </w:r>
      <w:r w:rsidRPr="00DE4FEE">
        <w:rPr>
          <w:i/>
          <w:iCs/>
        </w:rPr>
        <w:t xml:space="preserve"> on</w:t>
      </w:r>
      <w:r w:rsidRPr="00EA3ACC">
        <w:rPr>
          <w:i/>
          <w:iCs/>
        </w:rPr>
        <w:t xml:space="preserve"> Guidelines for Vessel Traffic Services</w:t>
      </w:r>
      <w:r w:rsidRPr="00BF04C9">
        <w:t xml:space="preserve"> states that </w:t>
      </w:r>
      <w:r>
        <w:t xml:space="preserve">the purpose of VTS is to contribute to safety of life at sea, </w:t>
      </w:r>
      <w:r w:rsidR="008442BF">
        <w:t xml:space="preserve">improve the </w:t>
      </w:r>
      <w:r>
        <w:t xml:space="preserve">safety and efficiency of navigation and </w:t>
      </w:r>
      <w:r w:rsidR="008442BF">
        <w:t xml:space="preserve">support </w:t>
      </w:r>
      <w:r>
        <w:t xml:space="preserve">the protection of the environment within </w:t>
      </w:r>
      <w:r w:rsidR="00861FDF">
        <w:t>a</w:t>
      </w:r>
      <w:r>
        <w:t xml:space="preserve"> VTS area by mitigating the development of unsafe situations through:</w:t>
      </w:r>
    </w:p>
    <w:p w14:paraId="0A576877" w14:textId="297AC482" w:rsidR="00BF04C9" w:rsidRDefault="00BF04C9" w:rsidP="00004E76">
      <w:pPr>
        <w:pStyle w:val="Bullet1"/>
      </w:pPr>
      <w:r>
        <w:t>provi</w:t>
      </w:r>
      <w:r w:rsidR="008442BF">
        <w:t>ding</w:t>
      </w:r>
      <w:r>
        <w:t xml:space="preserve"> timely and relevant information on factors that may influence ship movements and assist onboard decision-making;</w:t>
      </w:r>
    </w:p>
    <w:p w14:paraId="5F71BD0C" w14:textId="466790ED" w:rsidR="009C1E36" w:rsidRDefault="00BF04C9" w:rsidP="00004E76">
      <w:pPr>
        <w:pStyle w:val="Bullet1"/>
      </w:pPr>
      <w:r>
        <w:t>monitoring and manag</w:t>
      </w:r>
      <w:r w:rsidR="008442BF">
        <w:t>ing</w:t>
      </w:r>
      <w:r>
        <w:t xml:space="preserve"> ship traffic to ensure the safety and efficiency of ship movements.; and</w:t>
      </w:r>
    </w:p>
    <w:p w14:paraId="2A34EDE8" w14:textId="3F0ED7F8" w:rsidR="00BF04C9" w:rsidRPr="00BF04C9" w:rsidRDefault="009C1E36" w:rsidP="00004E76">
      <w:pPr>
        <w:pStyle w:val="Bullet1"/>
      </w:pPr>
      <w:r w:rsidRPr="009C1E36">
        <w:t>responding to developing unsafe situations</w:t>
      </w:r>
      <w:r>
        <w:t>.</w:t>
      </w:r>
      <w:r w:rsidR="00C822B4">
        <w:t xml:space="preserve"> </w:t>
      </w:r>
    </w:p>
    <w:p w14:paraId="202BF5F1" w14:textId="38D59990" w:rsidR="007471FF" w:rsidRDefault="007471FF" w:rsidP="007471FF">
      <w:pPr>
        <w:pStyle w:val="Heading2"/>
      </w:pPr>
      <w:bookmarkStart w:id="19" w:name="_Toc190119628"/>
      <w:r w:rsidRPr="007471FF">
        <w:t xml:space="preserve">VTS </w:t>
      </w:r>
      <w:r w:rsidR="002C09DA">
        <w:t>O</w:t>
      </w:r>
      <w:r w:rsidRPr="007471FF">
        <w:t>perator</w:t>
      </w:r>
      <w:bookmarkEnd w:id="19"/>
    </w:p>
    <w:p w14:paraId="2307BED5" w14:textId="77777777" w:rsidR="007471FF" w:rsidRPr="007471FF" w:rsidRDefault="007471FF" w:rsidP="007471FF">
      <w:pPr>
        <w:pStyle w:val="Heading2separationline"/>
      </w:pPr>
    </w:p>
    <w:p w14:paraId="7C9DFD68" w14:textId="43F56744" w:rsidR="005D29D5" w:rsidRPr="007471FF" w:rsidRDefault="007471FF" w:rsidP="00A151CC">
      <w:pPr>
        <w:pStyle w:val="BodyText"/>
      </w:pPr>
      <w:r w:rsidRPr="007471FF">
        <w:t xml:space="preserve">VTS </w:t>
      </w:r>
      <w:r w:rsidR="00583415">
        <w:t>o</w:t>
      </w:r>
      <w:r w:rsidRPr="007471FF">
        <w:t>perators are responsible for establishing and maintaining a vessel traffic image and interacting with vessel traffic</w:t>
      </w:r>
      <w:r w:rsidR="009C1E36">
        <w:t>.</w:t>
      </w:r>
      <w:r w:rsidRPr="007471FF">
        <w:t xml:space="preserve"> </w:t>
      </w:r>
    </w:p>
    <w:p w14:paraId="1E4521B0" w14:textId="58B3E8CB" w:rsidR="007471FF" w:rsidRDefault="007471FF" w:rsidP="007471FF">
      <w:pPr>
        <w:pStyle w:val="Heading2"/>
      </w:pPr>
      <w:bookmarkStart w:id="20" w:name="_Toc190119629"/>
      <w:r w:rsidRPr="007471FF">
        <w:lastRenderedPageBreak/>
        <w:t xml:space="preserve">VTS </w:t>
      </w:r>
      <w:r w:rsidR="002C09DA">
        <w:t>S</w:t>
      </w:r>
      <w:r w:rsidRPr="007471FF">
        <w:t>upervisor</w:t>
      </w:r>
      <w:bookmarkEnd w:id="20"/>
    </w:p>
    <w:p w14:paraId="05E4B98F" w14:textId="77777777" w:rsidR="007471FF" w:rsidRPr="007471FF" w:rsidRDefault="007471FF" w:rsidP="007471FF">
      <w:pPr>
        <w:pStyle w:val="Heading2separationline"/>
      </w:pPr>
    </w:p>
    <w:p w14:paraId="2066FB42" w14:textId="3F2E0D3F" w:rsidR="009B4814" w:rsidRDefault="007471FF" w:rsidP="00A151CC">
      <w:pPr>
        <w:pStyle w:val="BodyText"/>
      </w:pPr>
      <w:r w:rsidRPr="007471FF">
        <w:t xml:space="preserve">The VTS </w:t>
      </w:r>
      <w:r w:rsidR="007D4180">
        <w:t>provider</w:t>
      </w:r>
      <w:r w:rsidR="007D4180" w:rsidRPr="007471FF">
        <w:t xml:space="preserve"> </w:t>
      </w:r>
      <w:r w:rsidRPr="007471FF">
        <w:t xml:space="preserve">may establish VTS </w:t>
      </w:r>
      <w:r w:rsidR="00583415">
        <w:t>s</w:t>
      </w:r>
      <w:r w:rsidRPr="007471FF">
        <w:t>upervisor positions</w:t>
      </w:r>
      <w:r w:rsidR="009B4814">
        <w:t>,</w:t>
      </w:r>
      <w:r w:rsidR="002F2F81">
        <w:t xml:space="preserve"> or assign supervisory functions,</w:t>
      </w:r>
      <w:r w:rsidRPr="007471FF">
        <w:t xml:space="preserve"> to assist with managing and co-ordinating the operational activities of the VTS centre</w:t>
      </w:r>
      <w:r w:rsidR="009562DA">
        <w:t xml:space="preserve">. </w:t>
      </w:r>
    </w:p>
    <w:p w14:paraId="5E7D42F6" w14:textId="1144ACB9" w:rsidR="007471FF" w:rsidRDefault="007471FF" w:rsidP="009B4814">
      <w:pPr>
        <w:pStyle w:val="Heading2"/>
      </w:pPr>
      <w:bookmarkStart w:id="21" w:name="_Toc190119630"/>
      <w:r w:rsidRPr="007471FF">
        <w:t xml:space="preserve">VTS </w:t>
      </w:r>
      <w:r w:rsidR="002C09DA">
        <w:t>M</w:t>
      </w:r>
      <w:r w:rsidRPr="007471FF">
        <w:t>anager</w:t>
      </w:r>
      <w:bookmarkEnd w:id="21"/>
    </w:p>
    <w:p w14:paraId="2C6077B6" w14:textId="77777777" w:rsidR="007471FF" w:rsidRPr="007471FF" w:rsidRDefault="007471FF" w:rsidP="007471FF">
      <w:pPr>
        <w:pStyle w:val="Heading2separationline"/>
      </w:pPr>
    </w:p>
    <w:p w14:paraId="45587050" w14:textId="7CF62B8F" w:rsidR="007471FF" w:rsidRPr="007471FF" w:rsidRDefault="007471FF" w:rsidP="00A151CC">
      <w:pPr>
        <w:pStyle w:val="BodyText"/>
      </w:pPr>
      <w:r w:rsidRPr="007471FF">
        <w:t xml:space="preserve">The VTS </w:t>
      </w:r>
      <w:r w:rsidR="007D4180">
        <w:t>provider</w:t>
      </w:r>
      <w:r w:rsidR="007D4180" w:rsidRPr="007471FF">
        <w:t xml:space="preserve"> </w:t>
      </w:r>
      <w:r w:rsidRPr="007471FF">
        <w:t xml:space="preserve">may establish a VTS </w:t>
      </w:r>
      <w:r w:rsidR="00583415">
        <w:t>m</w:t>
      </w:r>
      <w:r w:rsidRPr="007471FF">
        <w:t xml:space="preserve">anager position. The VTS </w:t>
      </w:r>
      <w:r w:rsidR="00583415">
        <w:t>m</w:t>
      </w:r>
      <w:r w:rsidRPr="007471FF">
        <w:t xml:space="preserve">anager is responsible for managing and </w:t>
      </w:r>
      <w:r w:rsidRPr="007471FF">
        <w:br/>
        <w:t xml:space="preserve">coordinating the activities of the VTS centre on behalf of the VTS </w:t>
      </w:r>
      <w:r w:rsidR="007D4180">
        <w:t>provider</w:t>
      </w:r>
      <w:r w:rsidRPr="007471FF">
        <w:t>.</w:t>
      </w:r>
      <w:r w:rsidR="00C822B4">
        <w:t xml:space="preserve"> </w:t>
      </w:r>
      <w:r w:rsidRPr="007471FF">
        <w:t xml:space="preserve">In some cases, a VTS </w:t>
      </w:r>
      <w:r w:rsidR="008D5F6D">
        <w:t>m</w:t>
      </w:r>
      <w:r w:rsidRPr="007471FF">
        <w:t>anager may have the responsibility for more than one VTS centre and may hold VTS qualifications.</w:t>
      </w:r>
    </w:p>
    <w:p w14:paraId="59F4B3B3" w14:textId="66B5A81B" w:rsidR="009B4814" w:rsidRPr="007471FF" w:rsidRDefault="007471FF" w:rsidP="00A151CC">
      <w:pPr>
        <w:pStyle w:val="BodyText"/>
      </w:pPr>
      <w:r w:rsidRPr="007471FF">
        <w:t xml:space="preserve">The VTS </w:t>
      </w:r>
      <w:r w:rsidR="008D5F6D">
        <w:t>m</w:t>
      </w:r>
      <w:r w:rsidRPr="007471FF">
        <w:t xml:space="preserve">anager should be familiar with operations in the VTS area, the tasks performed by the VTS personnel, and interactions with allied services and other stakeholders. </w:t>
      </w:r>
    </w:p>
    <w:p w14:paraId="71E22906" w14:textId="65507DCE" w:rsidR="007471FF" w:rsidRDefault="007471FF" w:rsidP="007471FF">
      <w:pPr>
        <w:pStyle w:val="Heading2"/>
      </w:pPr>
      <w:bookmarkStart w:id="22" w:name="_Toc190119631"/>
      <w:r w:rsidRPr="007471FF">
        <w:t>On the Job Training Instructor</w:t>
      </w:r>
      <w:bookmarkEnd w:id="22"/>
    </w:p>
    <w:p w14:paraId="5BF744F7" w14:textId="77777777" w:rsidR="007471FF" w:rsidRPr="007471FF" w:rsidRDefault="007471FF" w:rsidP="007471FF">
      <w:pPr>
        <w:pStyle w:val="Heading2separationline"/>
      </w:pPr>
    </w:p>
    <w:p w14:paraId="789F064B" w14:textId="7FADC86A" w:rsidR="007471FF" w:rsidRPr="007471FF" w:rsidRDefault="007471FF" w:rsidP="00A151CC">
      <w:pPr>
        <w:pStyle w:val="BodyText"/>
      </w:pPr>
      <w:r w:rsidRPr="007471FF">
        <w:t xml:space="preserve">The VTS </w:t>
      </w:r>
      <w:r w:rsidR="007D4180">
        <w:t>provider</w:t>
      </w:r>
      <w:r w:rsidR="007D4180" w:rsidRPr="007471FF">
        <w:t xml:space="preserve"> </w:t>
      </w:r>
      <w:r w:rsidRPr="007471FF">
        <w:t xml:space="preserve">should have VTS personnel trained as OJT </w:t>
      </w:r>
      <w:r w:rsidR="008D5F6D">
        <w:t>i</w:t>
      </w:r>
      <w:r w:rsidRPr="007471FF">
        <w:t>nstructors to provide and coordinate local training at the VTS centre (e.g.</w:t>
      </w:r>
      <w:r w:rsidR="00AC4ECB">
        <w:t>,</w:t>
      </w:r>
      <w:r w:rsidRPr="007471FF">
        <w:t xml:space="preserve"> OJT, </w:t>
      </w:r>
      <w:r w:rsidR="000663AA">
        <w:t>adaptation</w:t>
      </w:r>
      <w:r w:rsidRPr="007471FF">
        <w:t xml:space="preserve"> </w:t>
      </w:r>
      <w:r w:rsidR="009B4814">
        <w:t>t</w:t>
      </w:r>
      <w:r w:rsidRPr="007471FF">
        <w:t xml:space="preserve">raining and </w:t>
      </w:r>
      <w:r w:rsidR="000663AA">
        <w:t>updating</w:t>
      </w:r>
      <w:r w:rsidRPr="007471FF">
        <w:t xml:space="preserve"> </w:t>
      </w:r>
      <w:r w:rsidR="009B4814">
        <w:t>t</w:t>
      </w:r>
      <w:r w:rsidRPr="007471FF">
        <w:t xml:space="preserve">raining). The OJT </w:t>
      </w:r>
      <w:r w:rsidR="008D5F6D">
        <w:t>i</w:t>
      </w:r>
      <w:r w:rsidRPr="007471FF">
        <w:t xml:space="preserve">nstructor should have in-depth knowledge of the processes and procedures of the VTS centre(s) where they provide training. </w:t>
      </w:r>
    </w:p>
    <w:p w14:paraId="07C16FB9" w14:textId="57E46624" w:rsidR="007471FF" w:rsidRPr="007471FF" w:rsidRDefault="007471FF" w:rsidP="00A151CC">
      <w:pPr>
        <w:pStyle w:val="BodyText"/>
      </w:pPr>
      <w:r w:rsidRPr="004A1DF4">
        <w:t>Any trainer delivering and assessing local training at a VTS centre should</w:t>
      </w:r>
      <w:r w:rsidR="009B4814" w:rsidRPr="004A1DF4">
        <w:t>,</w:t>
      </w:r>
      <w:r w:rsidRPr="004A1DF4">
        <w:t xml:space="preserve"> a</w:t>
      </w:r>
      <w:r w:rsidR="009B4814" w:rsidRPr="004A1DF4">
        <w:t>s</w:t>
      </w:r>
      <w:r w:rsidRPr="004A1DF4">
        <w:t xml:space="preserve"> a minimum</w:t>
      </w:r>
      <w:r w:rsidR="009B4814" w:rsidRPr="004A1DF4">
        <w:t>,</w:t>
      </w:r>
      <w:r w:rsidRPr="004A1DF4">
        <w:t xml:space="preserve"> hold the </w:t>
      </w:r>
      <w:r w:rsidRPr="008252F9">
        <w:t xml:space="preserve">IALA </w:t>
      </w:r>
      <w:r w:rsidR="008736E2" w:rsidRPr="008736E2">
        <w:rPr>
          <w:i/>
          <w:iCs/>
        </w:rPr>
        <w:t>C0103</w:t>
      </w:r>
      <w:r w:rsidR="008736E2">
        <w:rPr>
          <w:i/>
          <w:iCs/>
        </w:rPr>
        <w:t>-4</w:t>
      </w:r>
      <w:r w:rsidR="008736E2" w:rsidRPr="008736E2">
        <w:rPr>
          <w:i/>
          <w:iCs/>
        </w:rPr>
        <w:t xml:space="preserve"> (</w:t>
      </w:r>
      <w:r w:rsidRPr="008736E2">
        <w:rPr>
          <w:i/>
          <w:iCs/>
        </w:rPr>
        <w:t>V-103/4</w:t>
      </w:r>
      <w:r w:rsidR="008736E2" w:rsidRPr="008736E2">
        <w:rPr>
          <w:i/>
          <w:iCs/>
        </w:rPr>
        <w:t>)</w:t>
      </w:r>
      <w:r w:rsidRPr="00EA3ACC">
        <w:rPr>
          <w:i/>
          <w:iCs/>
        </w:rPr>
        <w:t xml:space="preserve"> VTS </w:t>
      </w:r>
      <w:r w:rsidR="00651021" w:rsidRPr="00EA3ACC">
        <w:rPr>
          <w:i/>
          <w:iCs/>
        </w:rPr>
        <w:t>o</w:t>
      </w:r>
      <w:r w:rsidRPr="00EA3ACC">
        <w:rPr>
          <w:i/>
          <w:iCs/>
        </w:rPr>
        <w:t>n-the-</w:t>
      </w:r>
      <w:r w:rsidR="00651021" w:rsidRPr="00EA3ACC">
        <w:rPr>
          <w:i/>
          <w:iCs/>
        </w:rPr>
        <w:t>j</w:t>
      </w:r>
      <w:r w:rsidRPr="00EA3ACC">
        <w:rPr>
          <w:i/>
          <w:iCs/>
        </w:rPr>
        <w:t xml:space="preserve">ob </w:t>
      </w:r>
      <w:r w:rsidR="00651021" w:rsidRPr="00EA3ACC">
        <w:rPr>
          <w:i/>
          <w:iCs/>
        </w:rPr>
        <w:t>t</w:t>
      </w:r>
      <w:r w:rsidRPr="00EA3ACC">
        <w:rPr>
          <w:i/>
          <w:iCs/>
        </w:rPr>
        <w:t xml:space="preserve">raining </w:t>
      </w:r>
      <w:r w:rsidR="00651021" w:rsidRPr="00EA3ACC">
        <w:rPr>
          <w:i/>
          <w:iCs/>
        </w:rPr>
        <w:t>i</w:t>
      </w:r>
      <w:r w:rsidRPr="00EA3ACC">
        <w:rPr>
          <w:i/>
          <w:iCs/>
        </w:rPr>
        <w:t>nstructor</w:t>
      </w:r>
      <w:r w:rsidRPr="004A1DF4">
        <w:t xml:space="preserve"> </w:t>
      </w:r>
      <w:r w:rsidR="003F449C">
        <w:fldChar w:fldCharType="begin"/>
      </w:r>
      <w:r w:rsidR="003F449C">
        <w:instrText xml:space="preserve"> REF _Ref79742451 \r \h </w:instrText>
      </w:r>
      <w:r w:rsidR="003F449C">
        <w:fldChar w:fldCharType="separate"/>
      </w:r>
      <w:r w:rsidR="003F449C">
        <w:t>[4]</w:t>
      </w:r>
      <w:r w:rsidR="003F449C">
        <w:fldChar w:fldCharType="end"/>
      </w:r>
      <w:r w:rsidR="003F449C">
        <w:t xml:space="preserve"> </w:t>
      </w:r>
      <w:r w:rsidRPr="004A1DF4">
        <w:t>qualification, or an equivalent national qualification.</w:t>
      </w:r>
      <w:r w:rsidRPr="007471FF">
        <w:t xml:space="preserve"> </w:t>
      </w:r>
    </w:p>
    <w:p w14:paraId="22E7C514" w14:textId="624742E5" w:rsidR="007471FF" w:rsidRPr="007471FF" w:rsidRDefault="007471FF" w:rsidP="00A151CC">
      <w:pPr>
        <w:pStyle w:val="BodyText"/>
      </w:pPr>
      <w:r w:rsidRPr="007471FF">
        <w:t xml:space="preserve">VTS </w:t>
      </w:r>
      <w:r w:rsidR="008D5F6D">
        <w:t>p</w:t>
      </w:r>
      <w:r w:rsidRPr="007471FF">
        <w:t>ersonnel who demonstrate aptitude for training should be encouraged to complete appropriate training to:</w:t>
      </w:r>
    </w:p>
    <w:p w14:paraId="308064F0" w14:textId="77777777" w:rsidR="007471FF" w:rsidRPr="007471FF" w:rsidRDefault="007471FF" w:rsidP="00004E76">
      <w:pPr>
        <w:pStyle w:val="Bullet1"/>
      </w:pPr>
      <w:r w:rsidRPr="007471FF">
        <w:t>obtain ability and experience in instructional techniques;</w:t>
      </w:r>
    </w:p>
    <w:p w14:paraId="48AD0867" w14:textId="77777777" w:rsidR="007471FF" w:rsidRPr="007471FF" w:rsidRDefault="007471FF" w:rsidP="00004E76">
      <w:pPr>
        <w:pStyle w:val="Bullet1"/>
      </w:pPr>
      <w:r w:rsidRPr="007471FF">
        <w:t>develop and deliver training programmes; and</w:t>
      </w:r>
    </w:p>
    <w:p w14:paraId="3128409E" w14:textId="77777777" w:rsidR="007471FF" w:rsidRPr="007471FF" w:rsidRDefault="007471FF" w:rsidP="00004E76">
      <w:pPr>
        <w:pStyle w:val="Bullet1"/>
      </w:pPr>
      <w:r w:rsidRPr="007471FF">
        <w:t>assess competence of the training objective(s).</w:t>
      </w:r>
    </w:p>
    <w:p w14:paraId="41A1D19C" w14:textId="76F12A3E" w:rsidR="007471FF" w:rsidRDefault="007471FF" w:rsidP="007471FF">
      <w:pPr>
        <w:pStyle w:val="Heading1"/>
      </w:pPr>
      <w:bookmarkStart w:id="23" w:name="_Toc190119632"/>
      <w:r w:rsidRPr="007471FF">
        <w:t>SELECTION AND RECRUITMENT</w:t>
      </w:r>
      <w:bookmarkEnd w:id="23"/>
    </w:p>
    <w:p w14:paraId="1CEE8ED4" w14:textId="77777777" w:rsidR="007471FF" w:rsidRPr="007471FF" w:rsidRDefault="007471FF" w:rsidP="007471FF">
      <w:pPr>
        <w:pStyle w:val="Heading1separatationline"/>
      </w:pPr>
    </w:p>
    <w:p w14:paraId="65E52E98" w14:textId="29EB73A4" w:rsidR="007471FF" w:rsidRDefault="007471FF" w:rsidP="007471FF">
      <w:pPr>
        <w:pStyle w:val="Heading2"/>
      </w:pPr>
      <w:bookmarkStart w:id="24" w:name="_Toc190119633"/>
      <w:r w:rsidRPr="007471FF">
        <w:t>Selection process</w:t>
      </w:r>
      <w:bookmarkEnd w:id="24"/>
    </w:p>
    <w:p w14:paraId="48C027FB" w14:textId="77777777" w:rsidR="007471FF" w:rsidRPr="007471FF" w:rsidRDefault="007471FF" w:rsidP="007471FF">
      <w:pPr>
        <w:pStyle w:val="Heading2separationline"/>
      </w:pPr>
    </w:p>
    <w:p w14:paraId="4B205A55" w14:textId="3AD334B2" w:rsidR="007471FF" w:rsidRPr="007471FF" w:rsidRDefault="007471FF" w:rsidP="00A151CC">
      <w:pPr>
        <w:pStyle w:val="BodyText"/>
      </w:pPr>
      <w:r w:rsidRPr="007471FF">
        <w:t>Policies and processes for the selection and recruitment of VTS personnel should be available. This may include minimum entry requirements such as:</w:t>
      </w:r>
    </w:p>
    <w:p w14:paraId="33363A8F" w14:textId="77777777" w:rsidR="007471FF" w:rsidRPr="007471FF" w:rsidRDefault="007471FF" w:rsidP="00EA3ACC">
      <w:pPr>
        <w:pStyle w:val="Bullet1"/>
      </w:pPr>
      <w:r w:rsidRPr="007471FF">
        <w:t>prior skills and knowledge;</w:t>
      </w:r>
    </w:p>
    <w:p w14:paraId="427144F5" w14:textId="77777777" w:rsidR="007471FF" w:rsidRPr="007471FF" w:rsidRDefault="007471FF" w:rsidP="00EA3ACC">
      <w:pPr>
        <w:pStyle w:val="Bullet1"/>
      </w:pPr>
      <w:r w:rsidRPr="007471FF">
        <w:t>maritime experience and education;</w:t>
      </w:r>
    </w:p>
    <w:p w14:paraId="0E6F5003" w14:textId="77777777" w:rsidR="007471FF" w:rsidRPr="007471FF" w:rsidRDefault="007471FF" w:rsidP="00EA3ACC">
      <w:pPr>
        <w:pStyle w:val="Bullet1"/>
      </w:pPr>
      <w:r w:rsidRPr="007471FF">
        <w:t>personal suitability characteristics; and</w:t>
      </w:r>
    </w:p>
    <w:p w14:paraId="5F5D30DF" w14:textId="77777777" w:rsidR="007471FF" w:rsidRPr="007471FF" w:rsidRDefault="007471FF" w:rsidP="00EA3ACC">
      <w:pPr>
        <w:pStyle w:val="Bullet1"/>
      </w:pPr>
      <w:r w:rsidRPr="007471FF">
        <w:t>medical fitness requirements.</w:t>
      </w:r>
    </w:p>
    <w:p w14:paraId="1528B42E" w14:textId="36E19345" w:rsidR="007471FF" w:rsidRPr="007471FF" w:rsidRDefault="007471FF" w:rsidP="00A151CC">
      <w:pPr>
        <w:pStyle w:val="BodyText"/>
      </w:pPr>
      <w:r w:rsidRPr="007471FF">
        <w:t xml:space="preserve">IMO Resolution </w:t>
      </w:r>
      <w:r w:rsidRPr="00EA3ACC">
        <w:rPr>
          <w:i/>
          <w:iCs/>
        </w:rPr>
        <w:t>A.918(22</w:t>
      </w:r>
      <w:r w:rsidRPr="007471FF">
        <w:t xml:space="preserve">) </w:t>
      </w:r>
      <w:r w:rsidR="00655999">
        <w:fldChar w:fldCharType="begin"/>
      </w:r>
      <w:r w:rsidR="00655999">
        <w:instrText xml:space="preserve"> REF _Ref79742526 \r \h </w:instrText>
      </w:r>
      <w:r w:rsidR="00655999">
        <w:fldChar w:fldCharType="separate"/>
      </w:r>
      <w:r w:rsidR="00655999">
        <w:t>[5]</w:t>
      </w:r>
      <w:r w:rsidR="00655999">
        <w:fldChar w:fldCharType="end"/>
      </w:r>
      <w:r w:rsidR="00655999">
        <w:t xml:space="preserve"> </w:t>
      </w:r>
      <w:r w:rsidRPr="007471FF">
        <w:t xml:space="preserve">on the IMO standard marine communication phrases recognises the wide use of the English language for international navigational communications and that where language difficulties arise, English should be used as a common language for navigational purposes. Potential candidates should demonstrate using reliable tests they have attained a sufficient level of the language. Every </w:t>
      </w:r>
      <w:r w:rsidR="00FE3F04" w:rsidRPr="000A4144">
        <w:t>candidate</w:t>
      </w:r>
      <w:r w:rsidRPr="007471FF">
        <w:t xml:space="preserve"> attending a </w:t>
      </w:r>
      <w:r w:rsidR="008736E2">
        <w:t>C0103 (</w:t>
      </w:r>
      <w:r w:rsidRPr="007471FF">
        <w:t>V</w:t>
      </w:r>
      <w:r w:rsidR="009B4814">
        <w:t>-</w:t>
      </w:r>
      <w:r w:rsidRPr="007471FF">
        <w:t>103</w:t>
      </w:r>
      <w:r w:rsidR="008736E2">
        <w:t>)</w:t>
      </w:r>
      <w:r w:rsidR="009B4814">
        <w:t xml:space="preserve"> model</w:t>
      </w:r>
      <w:r w:rsidRPr="007471FF" w:rsidDel="00C07FF2">
        <w:t xml:space="preserve"> </w:t>
      </w:r>
      <w:r w:rsidRPr="007471FF">
        <w:t>course should have achieved the International English Language Testing System (IELTS) level 5, or its equivalent.</w:t>
      </w:r>
    </w:p>
    <w:p w14:paraId="55950208" w14:textId="08C04D82" w:rsidR="007471FF" w:rsidRPr="007471FF" w:rsidRDefault="007471FF" w:rsidP="00A151CC">
      <w:pPr>
        <w:pStyle w:val="BodyText"/>
      </w:pPr>
      <w:r w:rsidRPr="007471FF">
        <w:lastRenderedPageBreak/>
        <w:t xml:space="preserve">It is important that a VTS </w:t>
      </w:r>
      <w:r w:rsidR="007D4180">
        <w:t>provider</w:t>
      </w:r>
      <w:r w:rsidR="007D4180" w:rsidRPr="007471FF">
        <w:t xml:space="preserve"> </w:t>
      </w:r>
      <w:r w:rsidRPr="007471FF">
        <w:t>assesses the suitability of candidates to perform the required VTS tasks. The selection process may include assessing personal attributes, aptitude testing, assessment of prior learning and satisfying the medical/physical requirements.</w:t>
      </w:r>
    </w:p>
    <w:p w14:paraId="507BC505" w14:textId="6A7E5E57" w:rsidR="007471FF" w:rsidRDefault="007471FF" w:rsidP="007471FF">
      <w:pPr>
        <w:pStyle w:val="Heading3"/>
      </w:pPr>
      <w:bookmarkStart w:id="25" w:name="_Toc190119634"/>
      <w:r w:rsidRPr="007471FF">
        <w:t>Personal attributes</w:t>
      </w:r>
      <w:bookmarkEnd w:id="25"/>
    </w:p>
    <w:p w14:paraId="03EC185B" w14:textId="546A2CA6" w:rsidR="007471FF" w:rsidRPr="007471FF" w:rsidRDefault="007471FF" w:rsidP="00A151CC">
      <w:pPr>
        <w:pStyle w:val="BodyText"/>
      </w:pPr>
      <w:r w:rsidRPr="007471FF">
        <w:t xml:space="preserve">Personal attributes are an important component of the selection </w:t>
      </w:r>
      <w:r w:rsidR="00990159" w:rsidRPr="007471FF">
        <w:t>process,</w:t>
      </w:r>
      <w:r w:rsidRPr="007471FF">
        <w:t xml:space="preserve"> and the following elements should be assessed when determining </w:t>
      </w:r>
      <w:r w:rsidR="00E9688E">
        <w:t xml:space="preserve">the suitability of </w:t>
      </w:r>
      <w:r w:rsidRPr="007471FF">
        <w:t xml:space="preserve">a candidate: </w:t>
      </w:r>
    </w:p>
    <w:p w14:paraId="136F20AC" w14:textId="083FAD88" w:rsidR="007471FF" w:rsidRPr="007471FF" w:rsidRDefault="007471FF" w:rsidP="000E4E0A">
      <w:pPr>
        <w:pStyle w:val="Bullet1"/>
      </w:pPr>
      <w:r w:rsidRPr="007471FF">
        <w:t>Personality as a prediction of future behaviour</w:t>
      </w:r>
    </w:p>
    <w:p w14:paraId="29451025" w14:textId="0DF0E9FD" w:rsidR="007471FF" w:rsidRPr="007471FF" w:rsidRDefault="007471FF" w:rsidP="000E4E0A">
      <w:pPr>
        <w:pStyle w:val="Bullet1"/>
      </w:pPr>
      <w:r w:rsidRPr="007471FF">
        <w:t>Behaviour, whereby candidates should at a minimum show an appropriate sense of responsibility, demonstrate independence as well as having a willingness to co-operate with others as part of a team.</w:t>
      </w:r>
      <w:r w:rsidR="00C822B4">
        <w:t xml:space="preserve"> </w:t>
      </w:r>
      <w:r w:rsidRPr="007471FF">
        <w:t xml:space="preserve"> </w:t>
      </w:r>
    </w:p>
    <w:p w14:paraId="598934FB" w14:textId="457FDB2C" w:rsidR="007471FF" w:rsidRDefault="007471FF" w:rsidP="007471FF">
      <w:pPr>
        <w:pStyle w:val="Heading3"/>
      </w:pPr>
      <w:bookmarkStart w:id="26" w:name="_Toc190119635"/>
      <w:r w:rsidRPr="007471FF">
        <w:t>Aptitude/psychometric testing</w:t>
      </w:r>
      <w:bookmarkEnd w:id="26"/>
    </w:p>
    <w:p w14:paraId="5E83E2D7" w14:textId="26EFAB02" w:rsidR="007471FF" w:rsidRPr="007471FF" w:rsidRDefault="007471FF" w:rsidP="00A151CC">
      <w:pPr>
        <w:pStyle w:val="BodyText"/>
      </w:pPr>
      <w:r w:rsidRPr="007471FF">
        <w:t xml:space="preserve">The VTS </w:t>
      </w:r>
      <w:r w:rsidR="007D4180">
        <w:t>provider</w:t>
      </w:r>
      <w:r w:rsidR="007D4180" w:rsidRPr="007471FF">
        <w:t xml:space="preserve"> </w:t>
      </w:r>
      <w:r w:rsidRPr="007471FF">
        <w:t xml:space="preserve">should consider testing for personal aptitude, attributes and overall suitability requirements, even if they have previous maritime experience. Different types of tests and evaluations may be used such as: </w:t>
      </w:r>
    </w:p>
    <w:p w14:paraId="04A24546" w14:textId="77777777" w:rsidR="007471FF" w:rsidRPr="007471FF" w:rsidRDefault="007471FF" w:rsidP="000E4E0A">
      <w:pPr>
        <w:pStyle w:val="Bullet1"/>
      </w:pPr>
      <w:r w:rsidRPr="007471FF">
        <w:t>interviews;</w:t>
      </w:r>
    </w:p>
    <w:p w14:paraId="604848DF" w14:textId="77777777" w:rsidR="007471FF" w:rsidRPr="007471FF" w:rsidRDefault="007471FF" w:rsidP="000E4E0A">
      <w:pPr>
        <w:pStyle w:val="Bullet1"/>
      </w:pPr>
      <w:r w:rsidRPr="007471FF">
        <w:t>written tests;</w:t>
      </w:r>
    </w:p>
    <w:p w14:paraId="502086ED" w14:textId="77777777" w:rsidR="007471FF" w:rsidRPr="007471FF" w:rsidRDefault="007471FF" w:rsidP="000E4E0A">
      <w:pPr>
        <w:pStyle w:val="Bullet1"/>
      </w:pPr>
      <w:r w:rsidRPr="007471FF">
        <w:t>practical tests or exercises; and</w:t>
      </w:r>
    </w:p>
    <w:p w14:paraId="0AE50BDE" w14:textId="77777777" w:rsidR="007471FF" w:rsidRPr="007471FF" w:rsidRDefault="007471FF" w:rsidP="000E4E0A">
      <w:pPr>
        <w:pStyle w:val="Bullet1"/>
      </w:pPr>
      <w:r w:rsidRPr="007471FF">
        <w:t>psychometric tests.</w:t>
      </w:r>
    </w:p>
    <w:p w14:paraId="1004E7FE" w14:textId="77777777" w:rsidR="007471FF" w:rsidRPr="007471FF" w:rsidRDefault="007471FF" w:rsidP="00A151CC">
      <w:pPr>
        <w:pStyle w:val="BodyText"/>
      </w:pPr>
      <w:r w:rsidRPr="007471FF">
        <w:t>Assessments should be designed to evaluate the suitability of a candidate within a VTS environment by:</w:t>
      </w:r>
    </w:p>
    <w:p w14:paraId="2744B26C" w14:textId="71214DE6" w:rsidR="007471FF" w:rsidRPr="007471FF" w:rsidRDefault="007471FF" w:rsidP="000E4E0A">
      <w:pPr>
        <w:pStyle w:val="Bullet1"/>
      </w:pPr>
      <w:r w:rsidRPr="007471FF">
        <w:t>distinguishing among relevant and irrelevant information (</w:t>
      </w:r>
      <w:r w:rsidR="00754411" w:rsidRPr="007471FF">
        <w:t>e.g.,</w:t>
      </w:r>
      <w:r w:rsidRPr="007471FF">
        <w:t xml:space="preserve"> assess the relative movement of fixed and moving objects);</w:t>
      </w:r>
    </w:p>
    <w:p w14:paraId="117DA717" w14:textId="77777777" w:rsidR="007471FF" w:rsidRPr="007471FF" w:rsidRDefault="007471FF" w:rsidP="000E4E0A">
      <w:pPr>
        <w:pStyle w:val="Bullet1"/>
      </w:pPr>
      <w:r w:rsidRPr="007471FF">
        <w:t>combining auditory and visual information;</w:t>
      </w:r>
    </w:p>
    <w:p w14:paraId="1C7FC645" w14:textId="77777777" w:rsidR="007471FF" w:rsidRPr="007471FF" w:rsidRDefault="007471FF" w:rsidP="000E4E0A">
      <w:pPr>
        <w:pStyle w:val="Bullet1"/>
      </w:pPr>
      <w:r w:rsidRPr="007471FF">
        <w:t>demonstrating spatial and situational awareness;</w:t>
      </w:r>
    </w:p>
    <w:p w14:paraId="6CE5FF49" w14:textId="77777777" w:rsidR="007471FF" w:rsidRPr="007471FF" w:rsidRDefault="007471FF" w:rsidP="000E4E0A">
      <w:pPr>
        <w:pStyle w:val="Bullet1"/>
      </w:pPr>
      <w:r w:rsidRPr="007471FF">
        <w:t>demonstrating alertness and decisiveness when required;</w:t>
      </w:r>
    </w:p>
    <w:p w14:paraId="4E7F7287" w14:textId="77777777" w:rsidR="007471FF" w:rsidRPr="007471FF" w:rsidRDefault="007471FF" w:rsidP="000E4E0A">
      <w:pPr>
        <w:pStyle w:val="Bullet1"/>
      </w:pPr>
      <w:r w:rsidRPr="007471FF">
        <w:t>carrying out several tasks simultaneously (multi-tasking);</w:t>
      </w:r>
    </w:p>
    <w:p w14:paraId="0A598B2D" w14:textId="77777777" w:rsidR="007471FF" w:rsidRPr="007471FF" w:rsidRDefault="007471FF" w:rsidP="000E4E0A">
      <w:pPr>
        <w:pStyle w:val="Bullet1"/>
      </w:pPr>
      <w:r w:rsidRPr="007471FF">
        <w:t>carrying out routine work without losing situational awareness;</w:t>
      </w:r>
    </w:p>
    <w:p w14:paraId="283CE091" w14:textId="77777777" w:rsidR="007471FF" w:rsidRPr="007471FF" w:rsidRDefault="007471FF" w:rsidP="000E4E0A">
      <w:pPr>
        <w:pStyle w:val="Bullet1"/>
      </w:pPr>
      <w:r w:rsidRPr="007471FF">
        <w:t>prioritising and deciding what situations require immediate action;</w:t>
      </w:r>
    </w:p>
    <w:p w14:paraId="427FDC63" w14:textId="77777777" w:rsidR="007471FF" w:rsidRPr="007471FF" w:rsidRDefault="007471FF" w:rsidP="000E4E0A">
      <w:pPr>
        <w:pStyle w:val="Bullet1"/>
      </w:pPr>
      <w:r w:rsidRPr="007471FF">
        <w:t>show initiative and make decisions whilst working within a framework of standards, regulations and structured procedures;</w:t>
      </w:r>
    </w:p>
    <w:p w14:paraId="3E36A745" w14:textId="77777777" w:rsidR="007471FF" w:rsidRPr="007471FF" w:rsidRDefault="007471FF" w:rsidP="000E4E0A">
      <w:pPr>
        <w:pStyle w:val="Bullet1"/>
      </w:pPr>
      <w:r w:rsidRPr="007471FF">
        <w:t>working under conditions of stress;</w:t>
      </w:r>
    </w:p>
    <w:p w14:paraId="51BBCBB8" w14:textId="77777777" w:rsidR="007471FF" w:rsidRPr="007471FF" w:rsidRDefault="007471FF" w:rsidP="000E4E0A">
      <w:pPr>
        <w:pStyle w:val="Bullet1"/>
      </w:pPr>
      <w:r w:rsidRPr="007471FF">
        <w:t>demonstrating effective participation as a member of a team; and</w:t>
      </w:r>
    </w:p>
    <w:p w14:paraId="2C8340E4" w14:textId="77777777" w:rsidR="007471FF" w:rsidRPr="007471FF" w:rsidRDefault="007471FF" w:rsidP="000E4E0A">
      <w:pPr>
        <w:pStyle w:val="Bullet1"/>
      </w:pPr>
      <w:r w:rsidRPr="007471FF">
        <w:t>demonstrating appropriate communication, literacy (written and oral) and numeracy skills.</w:t>
      </w:r>
    </w:p>
    <w:p w14:paraId="425D25A6" w14:textId="765392E3" w:rsidR="007471FF" w:rsidRDefault="007471FF" w:rsidP="00A151CC">
      <w:pPr>
        <w:pStyle w:val="BodyText"/>
      </w:pPr>
      <w:r w:rsidRPr="007471FF">
        <w:t xml:space="preserve">To assess </w:t>
      </w:r>
      <w:r w:rsidR="006C5ABC">
        <w:t>the</w:t>
      </w:r>
      <w:r w:rsidRPr="007471FF">
        <w:t xml:space="preserve"> aptitude, attributes and suitability</w:t>
      </w:r>
      <w:r w:rsidR="006C5ABC">
        <w:t xml:space="preserve"> of a candidate</w:t>
      </w:r>
      <w:r w:rsidRPr="007471FF">
        <w:t xml:space="preserve">, the assistance of specialists may be required to ensure appropriate tests and exercises are in place to complement the interview process conducted by the VTS </w:t>
      </w:r>
      <w:r w:rsidR="007D4180">
        <w:t>provider</w:t>
      </w:r>
      <w:r w:rsidRPr="007471FF">
        <w:t xml:space="preserve">. </w:t>
      </w:r>
    </w:p>
    <w:p w14:paraId="3930E090" w14:textId="25851D6B" w:rsidR="007471FF" w:rsidRDefault="007471FF" w:rsidP="007471FF">
      <w:pPr>
        <w:pStyle w:val="Heading3"/>
      </w:pPr>
      <w:bookmarkStart w:id="27" w:name="_Toc190119636"/>
      <w:r>
        <w:t>Medical/</w:t>
      </w:r>
      <w:r w:rsidR="002C09DA">
        <w:t>p</w:t>
      </w:r>
      <w:r>
        <w:t>hysical requirements</w:t>
      </w:r>
      <w:bookmarkEnd w:id="27"/>
    </w:p>
    <w:p w14:paraId="472C76FF" w14:textId="42910642" w:rsidR="007471FF" w:rsidRDefault="007471FF" w:rsidP="00A151CC">
      <w:pPr>
        <w:pStyle w:val="BodyText"/>
      </w:pPr>
      <w:r w:rsidRPr="007471FF">
        <w:t xml:space="preserve">The VTS </w:t>
      </w:r>
      <w:r w:rsidR="007D4180">
        <w:t>provider</w:t>
      </w:r>
      <w:r w:rsidR="007D4180" w:rsidRPr="007471FF">
        <w:t xml:space="preserve"> </w:t>
      </w:r>
      <w:r w:rsidRPr="007471FF">
        <w:t>should establish policies</w:t>
      </w:r>
      <w:r w:rsidR="00A36084">
        <w:t xml:space="preserve"> on medical and physical requirements</w:t>
      </w:r>
      <w:r w:rsidRPr="007471FF">
        <w:t xml:space="preserve"> which candidates and VTS personnel need to meet such as medical, hearing and vision requirements.</w:t>
      </w:r>
      <w:r w:rsidR="00C822B4">
        <w:t xml:space="preserve"> </w:t>
      </w:r>
    </w:p>
    <w:p w14:paraId="0FDDE08B" w14:textId="66CF70FE" w:rsidR="007471FF" w:rsidRDefault="007471FF" w:rsidP="007471FF">
      <w:pPr>
        <w:pStyle w:val="Heading2"/>
      </w:pPr>
      <w:bookmarkStart w:id="28" w:name="_Toc190119637"/>
      <w:r w:rsidRPr="007471FF">
        <w:lastRenderedPageBreak/>
        <w:t>Shiftwork</w:t>
      </w:r>
      <w:bookmarkEnd w:id="28"/>
    </w:p>
    <w:p w14:paraId="3F2EB516" w14:textId="77777777" w:rsidR="007471FF" w:rsidRPr="007471FF" w:rsidRDefault="007471FF" w:rsidP="007471FF">
      <w:pPr>
        <w:pStyle w:val="Heading2separationline"/>
      </w:pPr>
    </w:p>
    <w:p w14:paraId="5401ED00" w14:textId="77777777" w:rsidR="007471FF" w:rsidRPr="007471FF" w:rsidRDefault="007471FF" w:rsidP="00A151CC">
      <w:pPr>
        <w:pStyle w:val="BodyText"/>
      </w:pPr>
      <w:r w:rsidRPr="007471FF">
        <w:t xml:space="preserve">Candidates may vary in how they cope with shift work depending on their health, fitness, age, lifestyle, and domestic responsibilities. </w:t>
      </w:r>
    </w:p>
    <w:p w14:paraId="68EDEE44" w14:textId="3FF0BBAD" w:rsidR="007471FF" w:rsidRPr="007471FF" w:rsidRDefault="007471FF" w:rsidP="00A151CC">
      <w:pPr>
        <w:pStyle w:val="BodyText"/>
      </w:pPr>
      <w:r w:rsidRPr="007471FF">
        <w:t xml:space="preserve">In the recruitment process, a candidate should be provided with information about the VTS shift work arrangements and procedures. Further, if they are </w:t>
      </w:r>
      <w:r w:rsidR="00754411" w:rsidRPr="007471FF">
        <w:t>successful,</w:t>
      </w:r>
      <w:r w:rsidRPr="007471FF">
        <w:t xml:space="preserve"> it may be possible to offer work experience to allow the candidate to make an informed decision to whether shift work is suitable for them.</w:t>
      </w:r>
    </w:p>
    <w:p w14:paraId="0ADA9BAB" w14:textId="56E9A6CB" w:rsidR="007471FF" w:rsidRPr="007471FF" w:rsidRDefault="007471FF" w:rsidP="00A151CC">
      <w:pPr>
        <w:pStyle w:val="BodyText"/>
      </w:pPr>
      <w:r w:rsidRPr="007471FF">
        <w:t xml:space="preserve">VTS </w:t>
      </w:r>
      <w:r w:rsidR="007D4180">
        <w:t>provider</w:t>
      </w:r>
      <w:r w:rsidR="007D4180" w:rsidRPr="007471FF">
        <w:t xml:space="preserve"> </w:t>
      </w:r>
      <w:r w:rsidRPr="007471FF">
        <w:t>should ensure candidates are aware of the established policies and procedures associated with the management of shift rosters and fatigue management.</w:t>
      </w:r>
      <w:r w:rsidR="00C822B4">
        <w:t xml:space="preserve"> </w:t>
      </w:r>
    </w:p>
    <w:p w14:paraId="7B1612AA" w14:textId="0114F597" w:rsidR="007F7CBA" w:rsidRPr="00F55AD7" w:rsidRDefault="00211305" w:rsidP="007F7CBA">
      <w:pPr>
        <w:pStyle w:val="Heading1"/>
      </w:pPr>
      <w:bookmarkStart w:id="29" w:name="_Toc49173705"/>
      <w:bookmarkStart w:id="30" w:name="_Toc49174142"/>
      <w:bookmarkStart w:id="31" w:name="_Toc49173706"/>
      <w:bookmarkStart w:id="32" w:name="_Toc49174143"/>
      <w:bookmarkStart w:id="33" w:name="_Toc49173707"/>
      <w:bookmarkStart w:id="34" w:name="_Toc49174144"/>
      <w:bookmarkStart w:id="35" w:name="_Toc49173708"/>
      <w:bookmarkStart w:id="36" w:name="_Toc49174145"/>
      <w:bookmarkStart w:id="37" w:name="_Toc49173709"/>
      <w:bookmarkStart w:id="38" w:name="_Toc49174146"/>
      <w:bookmarkStart w:id="39" w:name="_Toc49173710"/>
      <w:bookmarkStart w:id="40" w:name="_Toc49174147"/>
      <w:bookmarkStart w:id="41" w:name="_Toc49173711"/>
      <w:bookmarkStart w:id="42" w:name="_Toc49174148"/>
      <w:bookmarkStart w:id="43" w:name="_Toc49173712"/>
      <w:bookmarkStart w:id="44" w:name="_Toc49174149"/>
      <w:bookmarkStart w:id="45" w:name="_Toc49173713"/>
      <w:bookmarkStart w:id="46" w:name="_Toc49174150"/>
      <w:bookmarkStart w:id="47" w:name="_Toc49173714"/>
      <w:bookmarkStart w:id="48" w:name="_Toc49174151"/>
      <w:bookmarkStart w:id="49" w:name="_Toc49173715"/>
      <w:bookmarkStart w:id="50" w:name="_Toc49174152"/>
      <w:bookmarkStart w:id="51" w:name="_Toc49173716"/>
      <w:bookmarkStart w:id="52" w:name="_Toc49174153"/>
      <w:bookmarkStart w:id="53" w:name="_Toc49173717"/>
      <w:bookmarkStart w:id="54" w:name="_Toc49174154"/>
      <w:bookmarkStart w:id="55" w:name="_Toc49173718"/>
      <w:bookmarkStart w:id="56" w:name="_Toc49174155"/>
      <w:bookmarkStart w:id="57" w:name="_Toc49173719"/>
      <w:bookmarkStart w:id="58" w:name="_Toc49174156"/>
      <w:bookmarkStart w:id="59" w:name="_Toc49173720"/>
      <w:bookmarkStart w:id="60" w:name="_Toc49174157"/>
      <w:bookmarkStart w:id="61" w:name="_Toc49173721"/>
      <w:bookmarkStart w:id="62" w:name="_Toc49174158"/>
      <w:bookmarkStart w:id="63" w:name="_Toc49173722"/>
      <w:bookmarkStart w:id="64" w:name="_Toc49174159"/>
      <w:bookmarkStart w:id="65" w:name="_Toc49173723"/>
      <w:bookmarkStart w:id="66" w:name="_Toc49174160"/>
      <w:bookmarkStart w:id="67" w:name="_Toc49173724"/>
      <w:bookmarkStart w:id="68" w:name="_Toc49174161"/>
      <w:bookmarkStart w:id="69" w:name="_Toc49173725"/>
      <w:bookmarkStart w:id="70" w:name="_Toc49174162"/>
      <w:bookmarkStart w:id="71" w:name="_Toc49173726"/>
      <w:bookmarkStart w:id="72" w:name="_Toc49174163"/>
      <w:bookmarkStart w:id="73" w:name="_Toc49173727"/>
      <w:bookmarkStart w:id="74" w:name="_Toc49174164"/>
      <w:bookmarkStart w:id="75" w:name="_Toc49173728"/>
      <w:bookmarkStart w:id="76" w:name="_Toc49174165"/>
      <w:bookmarkStart w:id="77" w:name="_Toc49173729"/>
      <w:bookmarkStart w:id="78" w:name="_Toc49174166"/>
      <w:bookmarkStart w:id="79" w:name="_Toc49173730"/>
      <w:bookmarkStart w:id="80" w:name="_Toc49174167"/>
      <w:bookmarkStart w:id="81" w:name="_Toc49173731"/>
      <w:bookmarkStart w:id="82" w:name="_Toc49174168"/>
      <w:bookmarkStart w:id="83" w:name="_Toc49173732"/>
      <w:bookmarkStart w:id="84" w:name="_Toc49174169"/>
      <w:bookmarkStart w:id="85" w:name="_Toc49173733"/>
      <w:bookmarkStart w:id="86" w:name="_Toc49174170"/>
      <w:bookmarkStart w:id="87" w:name="_Toc49173734"/>
      <w:bookmarkStart w:id="88" w:name="_Toc49174171"/>
      <w:bookmarkStart w:id="89" w:name="_Toc49173735"/>
      <w:bookmarkStart w:id="90" w:name="_Toc49174172"/>
      <w:bookmarkStart w:id="91" w:name="_Toc49173736"/>
      <w:bookmarkStart w:id="92" w:name="_Toc49174173"/>
      <w:bookmarkStart w:id="93" w:name="_Toc49173737"/>
      <w:bookmarkStart w:id="94" w:name="_Toc49174174"/>
      <w:bookmarkStart w:id="95" w:name="_Toc49173738"/>
      <w:bookmarkStart w:id="96" w:name="_Toc49174175"/>
      <w:bookmarkStart w:id="97" w:name="_Toc49173739"/>
      <w:bookmarkStart w:id="98" w:name="_Toc49174176"/>
      <w:bookmarkStart w:id="99" w:name="_Toc49173740"/>
      <w:bookmarkStart w:id="100" w:name="_Toc49174177"/>
      <w:bookmarkStart w:id="101" w:name="_Toc49173741"/>
      <w:bookmarkStart w:id="102" w:name="_Toc49174178"/>
      <w:bookmarkStart w:id="103" w:name="_Toc49173742"/>
      <w:bookmarkStart w:id="104" w:name="_Toc49174179"/>
      <w:bookmarkStart w:id="105" w:name="_Toc49173743"/>
      <w:bookmarkStart w:id="106" w:name="_Toc49174180"/>
      <w:bookmarkStart w:id="107" w:name="_Toc49173744"/>
      <w:bookmarkStart w:id="108" w:name="_Toc49174181"/>
      <w:bookmarkStart w:id="109" w:name="_Toc49173745"/>
      <w:bookmarkStart w:id="110" w:name="_Toc49174182"/>
      <w:bookmarkStart w:id="111" w:name="_Toc49173746"/>
      <w:bookmarkStart w:id="112" w:name="_Toc49174183"/>
      <w:bookmarkStart w:id="113" w:name="_Toc49173747"/>
      <w:bookmarkStart w:id="114" w:name="_Toc49174184"/>
      <w:bookmarkStart w:id="115" w:name="_Toc49173748"/>
      <w:bookmarkStart w:id="116" w:name="_Toc49174185"/>
      <w:bookmarkStart w:id="117" w:name="_Toc49173749"/>
      <w:bookmarkStart w:id="118" w:name="_Toc49174186"/>
      <w:bookmarkStart w:id="119" w:name="_Toc49173750"/>
      <w:bookmarkStart w:id="120" w:name="_Toc49174187"/>
      <w:bookmarkStart w:id="121" w:name="_Toc49173751"/>
      <w:bookmarkStart w:id="122" w:name="_Toc49174188"/>
      <w:bookmarkStart w:id="123" w:name="_Toc49173752"/>
      <w:bookmarkStart w:id="124" w:name="_Toc49174189"/>
      <w:bookmarkStart w:id="125" w:name="_Toc49173753"/>
      <w:bookmarkStart w:id="126" w:name="_Toc49174190"/>
      <w:bookmarkStart w:id="127" w:name="_Toc49173754"/>
      <w:bookmarkStart w:id="128" w:name="_Toc49174191"/>
      <w:bookmarkStart w:id="129" w:name="_Toc49173755"/>
      <w:bookmarkStart w:id="130" w:name="_Toc49174192"/>
      <w:bookmarkStart w:id="131" w:name="_Toc49173756"/>
      <w:bookmarkStart w:id="132" w:name="_Toc49174193"/>
      <w:bookmarkStart w:id="133" w:name="_Toc49173757"/>
      <w:bookmarkStart w:id="134" w:name="_Toc49174194"/>
      <w:bookmarkStart w:id="135" w:name="_Toc49173758"/>
      <w:bookmarkStart w:id="136" w:name="_Toc49174195"/>
      <w:bookmarkStart w:id="137" w:name="_Toc49173759"/>
      <w:bookmarkStart w:id="138" w:name="_Toc49174196"/>
      <w:bookmarkStart w:id="139" w:name="_Toc49173760"/>
      <w:bookmarkStart w:id="140" w:name="_Toc49174197"/>
      <w:bookmarkStart w:id="141" w:name="_Toc49173761"/>
      <w:bookmarkStart w:id="142" w:name="_Toc49174198"/>
      <w:bookmarkStart w:id="143" w:name="_Toc49173762"/>
      <w:bookmarkStart w:id="144" w:name="_Toc49174199"/>
      <w:bookmarkStart w:id="145" w:name="_Toc49173763"/>
      <w:bookmarkStart w:id="146" w:name="_Toc49174200"/>
      <w:bookmarkStart w:id="147" w:name="_Toc49173764"/>
      <w:bookmarkStart w:id="148" w:name="_Toc49174201"/>
      <w:bookmarkStart w:id="149" w:name="_Toc49173765"/>
      <w:bookmarkStart w:id="150" w:name="_Toc49174202"/>
      <w:bookmarkStart w:id="151" w:name="_Toc49173766"/>
      <w:bookmarkStart w:id="152" w:name="_Toc49174203"/>
      <w:bookmarkStart w:id="153" w:name="_Toc49173767"/>
      <w:bookmarkStart w:id="154" w:name="_Toc49174204"/>
      <w:bookmarkStart w:id="155" w:name="_Toc49173768"/>
      <w:bookmarkStart w:id="156" w:name="_Toc49174205"/>
      <w:bookmarkStart w:id="157" w:name="_Toc49173769"/>
      <w:bookmarkStart w:id="158" w:name="_Toc49174206"/>
      <w:bookmarkStart w:id="159" w:name="_Toc49173770"/>
      <w:bookmarkStart w:id="160" w:name="_Toc49174207"/>
      <w:bookmarkStart w:id="161" w:name="_Toc49173771"/>
      <w:bookmarkStart w:id="162" w:name="_Toc49174208"/>
      <w:bookmarkStart w:id="163" w:name="_Toc49173772"/>
      <w:bookmarkStart w:id="164" w:name="_Toc49174209"/>
      <w:bookmarkStart w:id="165" w:name="_Toc49173773"/>
      <w:bookmarkStart w:id="166" w:name="_Toc49174210"/>
      <w:bookmarkStart w:id="167" w:name="_Toc49173774"/>
      <w:bookmarkStart w:id="168" w:name="_Toc49174211"/>
      <w:bookmarkStart w:id="169" w:name="_Toc49173775"/>
      <w:bookmarkStart w:id="170" w:name="_Toc49174212"/>
      <w:bookmarkStart w:id="171" w:name="_Toc49173776"/>
      <w:bookmarkStart w:id="172" w:name="_Toc49174213"/>
      <w:bookmarkStart w:id="173" w:name="_Toc49173777"/>
      <w:bookmarkStart w:id="174" w:name="_Toc49174214"/>
      <w:bookmarkStart w:id="175" w:name="_Toc49173778"/>
      <w:bookmarkStart w:id="176" w:name="_Toc49174215"/>
      <w:bookmarkStart w:id="177" w:name="_Toc49173779"/>
      <w:bookmarkStart w:id="178" w:name="_Toc49174216"/>
      <w:bookmarkStart w:id="179" w:name="_Toc49173780"/>
      <w:bookmarkStart w:id="180" w:name="_Toc49174217"/>
      <w:bookmarkStart w:id="181" w:name="_Toc49173781"/>
      <w:bookmarkStart w:id="182" w:name="_Toc49174218"/>
      <w:bookmarkStart w:id="183" w:name="_Toc49173782"/>
      <w:bookmarkStart w:id="184" w:name="_Toc49174219"/>
      <w:bookmarkStart w:id="185" w:name="_Toc19011963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t>TRAINING</w:t>
      </w:r>
      <w:bookmarkEnd w:id="185"/>
    </w:p>
    <w:p w14:paraId="18D6F760" w14:textId="77777777" w:rsidR="007F7CBA" w:rsidRPr="00F55AD7" w:rsidRDefault="007F7CBA" w:rsidP="007F7CBA">
      <w:pPr>
        <w:pStyle w:val="Heading1separatationline"/>
      </w:pPr>
    </w:p>
    <w:p w14:paraId="08B9B480" w14:textId="4BFE816D" w:rsidR="00BE177F" w:rsidRDefault="00BE177F" w:rsidP="00A151CC">
      <w:pPr>
        <w:pStyle w:val="BodyText"/>
      </w:pPr>
      <w:r>
        <w:t xml:space="preserve">The training, knowledge and skills needed to undertake the duties associated with VTS personnel are defined in the suite of IALA </w:t>
      </w:r>
      <w:r w:rsidR="0065434A">
        <w:t>m</w:t>
      </w:r>
      <w:r>
        <w:t xml:space="preserve">odel </w:t>
      </w:r>
      <w:r w:rsidR="0065434A">
        <w:t>c</w:t>
      </w:r>
      <w:r>
        <w:t>ourses</w:t>
      </w:r>
      <w:r w:rsidR="00C06FF3">
        <w:t xml:space="preserve"> and </w:t>
      </w:r>
      <w:r w:rsidR="0065434A">
        <w:t>g</w:t>
      </w:r>
      <w:r w:rsidR="00C06FF3">
        <w:t>uidelines</w:t>
      </w:r>
      <w:r>
        <w:t xml:space="preserve">. </w:t>
      </w:r>
      <w:r w:rsidR="0065434A">
        <w:t>T</w:t>
      </w:r>
      <w:r>
        <w:t>hese provide:</w:t>
      </w:r>
    </w:p>
    <w:p w14:paraId="574E4D78" w14:textId="3278FB3C" w:rsidR="00BE177F" w:rsidRDefault="0065434A" w:rsidP="00BE177F">
      <w:pPr>
        <w:pStyle w:val="Bullet1"/>
      </w:pPr>
      <w:r>
        <w:t>a</w:t>
      </w:r>
      <w:r w:rsidR="00BE177F">
        <w:t xml:space="preserve"> teaching syllabus that is presented as a series of learning objectives which define the required knowledge, understanding and proficiency</w:t>
      </w:r>
      <w:r>
        <w:t>; and</w:t>
      </w:r>
    </w:p>
    <w:p w14:paraId="6FE91A8F" w14:textId="15A4FC0F" w:rsidR="005D29D5" w:rsidRDefault="0065434A" w:rsidP="005D29D5">
      <w:pPr>
        <w:pStyle w:val="Bullet1"/>
      </w:pPr>
      <w:r>
        <w:t>g</w:t>
      </w:r>
      <w:r w:rsidR="00BE177F">
        <w:t>uidance for instructors to assess competency.</w:t>
      </w:r>
    </w:p>
    <w:p w14:paraId="75669567" w14:textId="77777777" w:rsidR="005D29D5" w:rsidRDefault="005D29D5" w:rsidP="005D29D5">
      <w:pPr>
        <w:pStyle w:val="Bullet1"/>
        <w:numPr>
          <w:ilvl w:val="0"/>
          <w:numId w:val="0"/>
        </w:numPr>
        <w:ind w:left="425"/>
      </w:pPr>
    </w:p>
    <w:p w14:paraId="61F2E778" w14:textId="2EB540AD" w:rsidR="00EB26BA" w:rsidRDefault="00EB26BA" w:rsidP="00382638">
      <w:pPr>
        <w:pStyle w:val="Heading2"/>
      </w:pPr>
      <w:bookmarkStart w:id="186" w:name="_Toc49173785"/>
      <w:bookmarkStart w:id="187" w:name="_Toc49174222"/>
      <w:bookmarkStart w:id="188" w:name="_Toc49173786"/>
      <w:bookmarkStart w:id="189" w:name="_Toc49174223"/>
      <w:bookmarkStart w:id="190" w:name="_Toc49173787"/>
      <w:bookmarkStart w:id="191" w:name="_Toc49174224"/>
      <w:bookmarkStart w:id="192" w:name="_Toc190119639"/>
      <w:bookmarkEnd w:id="186"/>
      <w:bookmarkEnd w:id="187"/>
      <w:bookmarkEnd w:id="188"/>
      <w:bookmarkEnd w:id="189"/>
      <w:bookmarkEnd w:id="190"/>
      <w:bookmarkEnd w:id="191"/>
      <w:r>
        <w:t>R</w:t>
      </w:r>
      <w:r w:rsidR="00B140C5">
        <w:t>ecognition of prior learning</w:t>
      </w:r>
      <w:bookmarkEnd w:id="192"/>
    </w:p>
    <w:p w14:paraId="3EA6C5D4" w14:textId="77777777" w:rsidR="00EB26BA" w:rsidRDefault="00EB26BA" w:rsidP="00EB26BA">
      <w:pPr>
        <w:pStyle w:val="Heading2separationline"/>
      </w:pPr>
    </w:p>
    <w:p w14:paraId="1F002AB0" w14:textId="5CB09216" w:rsidR="00EB26BA" w:rsidRDefault="00B71651" w:rsidP="00A151CC">
      <w:pPr>
        <w:pStyle w:val="BodyText"/>
      </w:pPr>
      <w:r>
        <w:t>E</w:t>
      </w:r>
      <w:r w:rsidR="00EB26BA">
        <w:t xml:space="preserve">xemptions from a module or subject elements within a VTS </w:t>
      </w:r>
      <w:r w:rsidR="00806FFB">
        <w:t>m</w:t>
      </w:r>
      <w:r w:rsidR="00EB26BA">
        <w:t xml:space="preserve">odel </w:t>
      </w:r>
      <w:r w:rsidR="00806FFB">
        <w:t>c</w:t>
      </w:r>
      <w:r w:rsidR="00EB26BA">
        <w:t xml:space="preserve">ourse </w:t>
      </w:r>
      <w:r w:rsidR="00D039A8">
        <w:t>may be</w:t>
      </w:r>
      <w:r w:rsidR="00EB26BA">
        <w:t xml:space="preserve"> </w:t>
      </w:r>
      <w:r w:rsidR="00BE177F">
        <w:t>considered</w:t>
      </w:r>
      <w:r w:rsidRPr="00B71651">
        <w:t xml:space="preserve"> </w:t>
      </w:r>
      <w:r>
        <w:t xml:space="preserve">depending on the qualifications and training </w:t>
      </w:r>
      <w:r w:rsidR="00027B3A">
        <w:t xml:space="preserve">that </w:t>
      </w:r>
      <w:r>
        <w:t>an individual may already have</w:t>
      </w:r>
      <w:r w:rsidR="00EB26BA">
        <w:t xml:space="preserve">. The </w:t>
      </w:r>
      <w:r w:rsidR="0034764C">
        <w:t xml:space="preserve">accredited </w:t>
      </w:r>
      <w:r w:rsidR="00EB26BA">
        <w:t xml:space="preserve">training </w:t>
      </w:r>
      <w:r w:rsidR="00E145A2">
        <w:t>organization</w:t>
      </w:r>
      <w:r w:rsidR="00EB26BA">
        <w:t xml:space="preserve"> delivering the </w:t>
      </w:r>
      <w:r w:rsidR="00244C97">
        <w:t xml:space="preserve">approved </w:t>
      </w:r>
      <w:r w:rsidR="00EB26BA">
        <w:t xml:space="preserve">model course should assess </w:t>
      </w:r>
      <w:r w:rsidR="00E9688E">
        <w:t>the prior learning of a</w:t>
      </w:r>
      <w:r w:rsidR="0065434A">
        <w:t xml:space="preserve"> candidate</w:t>
      </w:r>
      <w:r w:rsidR="00EB26BA">
        <w:t>.</w:t>
      </w:r>
      <w:r w:rsidR="00C822B4">
        <w:t xml:space="preserve"> </w:t>
      </w:r>
    </w:p>
    <w:p w14:paraId="1B6A0CAF" w14:textId="133C9A0F" w:rsidR="00990159" w:rsidRPr="00004E76" w:rsidRDefault="00990159" w:rsidP="00A151CC">
      <w:pPr>
        <w:pStyle w:val="BodyText"/>
        <w:rPr>
          <w:i/>
          <w:iCs/>
        </w:rPr>
      </w:pPr>
      <w:r w:rsidRPr="00004E76">
        <w:rPr>
          <w:i/>
          <w:iCs/>
        </w:rPr>
        <w:t>IALA Guideline G1017 Assessment of Training for VTS</w:t>
      </w:r>
      <w:r w:rsidRPr="007838F4">
        <w:t xml:space="preserve"> </w:t>
      </w:r>
      <w:r w:rsidR="007838F4" w:rsidRPr="007838F4">
        <w:fldChar w:fldCharType="begin"/>
      </w:r>
      <w:r w:rsidR="007838F4" w:rsidRPr="00004E76">
        <w:instrText xml:space="preserve"> REF _Ref79742753 \r \h </w:instrText>
      </w:r>
      <w:r w:rsidR="007838F4">
        <w:instrText xml:space="preserve"> \* MERGEFORMAT </w:instrText>
      </w:r>
      <w:r w:rsidR="007838F4" w:rsidRPr="007838F4">
        <w:fldChar w:fldCharType="separate"/>
      </w:r>
      <w:r w:rsidR="007838F4" w:rsidRPr="00004E76">
        <w:t>[6]</w:t>
      </w:r>
      <w:r w:rsidR="007838F4" w:rsidRPr="007838F4">
        <w:fldChar w:fldCharType="end"/>
      </w:r>
      <w:r w:rsidR="007838F4">
        <w:t xml:space="preserve"> </w:t>
      </w:r>
      <w:r w:rsidRPr="00004E76">
        <w:rPr>
          <w:i/>
          <w:iCs/>
        </w:rPr>
        <w:t xml:space="preserve">provides further guidance on the assessment and recognition of prior learning.  </w:t>
      </w:r>
    </w:p>
    <w:p w14:paraId="2C1DF40D" w14:textId="1B26A4D5" w:rsidR="00FB4DA1" w:rsidRDefault="00EB26BA" w:rsidP="00382638">
      <w:pPr>
        <w:pStyle w:val="Heading2"/>
      </w:pPr>
      <w:bookmarkStart w:id="193" w:name="_Toc190119640"/>
      <w:r>
        <w:t>M</w:t>
      </w:r>
      <w:r w:rsidR="00B140C5">
        <w:t>odel courses</w:t>
      </w:r>
      <w:bookmarkEnd w:id="193"/>
      <w:r w:rsidR="00C637DE">
        <w:t xml:space="preserve"> </w:t>
      </w:r>
    </w:p>
    <w:p w14:paraId="2EB14268" w14:textId="6455757D" w:rsidR="00FB4DA1" w:rsidRDefault="00FB4DA1" w:rsidP="00FB4DA1">
      <w:pPr>
        <w:pStyle w:val="Heading2separationline"/>
      </w:pPr>
    </w:p>
    <w:p w14:paraId="2E8A060E" w14:textId="1BEBE0AE" w:rsidR="008B3FF5" w:rsidRDefault="007D4180" w:rsidP="00A151CC">
      <w:pPr>
        <w:pStyle w:val="BodyText"/>
      </w:pPr>
      <w:r>
        <w:t xml:space="preserve">VTS providers </w:t>
      </w:r>
      <w:r w:rsidR="00912004" w:rsidRPr="00912004">
        <w:t>are encouraged to adopt th</w:t>
      </w:r>
      <w:r w:rsidR="00912004">
        <w:t xml:space="preserve">e IALA </w:t>
      </w:r>
      <w:r w:rsidR="001A0859">
        <w:t>m</w:t>
      </w:r>
      <w:r w:rsidR="00912004" w:rsidRPr="00912004">
        <w:t xml:space="preserve">odel </w:t>
      </w:r>
      <w:r w:rsidR="001A0859">
        <w:t>c</w:t>
      </w:r>
      <w:r w:rsidR="00912004" w:rsidRPr="00912004">
        <w:t>ourse</w:t>
      </w:r>
      <w:r w:rsidR="00912004">
        <w:t>s</w:t>
      </w:r>
      <w:r w:rsidR="00912004" w:rsidRPr="00912004">
        <w:t xml:space="preserve"> as part of the basis for mandatory training in a manner consistent with their domestic legal framework.</w:t>
      </w:r>
      <w:r w:rsidR="008B3FF5" w:rsidRPr="008B3FF5">
        <w:t xml:space="preserve"> </w:t>
      </w:r>
    </w:p>
    <w:p w14:paraId="61BD1CE8" w14:textId="06FCE3B5" w:rsidR="00E60717" w:rsidRDefault="00EC2854" w:rsidP="00A151CC">
      <w:pPr>
        <w:pStyle w:val="BodyText"/>
      </w:pPr>
      <w:r>
        <w:t xml:space="preserve">The training and assessment of VTS personnel should be undertaken in accordance with IALA model courses. </w:t>
      </w:r>
      <w:r w:rsidR="00E60717">
        <w:t xml:space="preserve">The basis of VTS training is set out in the following IALA </w:t>
      </w:r>
      <w:r w:rsidR="001A0859">
        <w:t>m</w:t>
      </w:r>
      <w:r w:rsidR="00E60717">
        <w:t xml:space="preserve">odel </w:t>
      </w:r>
      <w:r w:rsidR="001A0859">
        <w:t>c</w:t>
      </w:r>
      <w:r w:rsidR="00E60717">
        <w:t>ourses:</w:t>
      </w:r>
    </w:p>
    <w:p w14:paraId="2F0AEA91" w14:textId="3C227B9E" w:rsidR="00E60717" w:rsidRDefault="00700911" w:rsidP="00A36084">
      <w:pPr>
        <w:pStyle w:val="Bullet1"/>
      </w:pPr>
      <w:r>
        <w:t>C0103-1</w:t>
      </w:r>
      <w:r w:rsidR="00912004">
        <w:t xml:space="preserve"> </w:t>
      </w:r>
      <w:r w:rsidR="00244C97">
        <w:t xml:space="preserve">- </w:t>
      </w:r>
      <w:r w:rsidR="00E60717">
        <w:t xml:space="preserve">VTS </w:t>
      </w:r>
      <w:r w:rsidR="00310B14">
        <w:t>O</w:t>
      </w:r>
      <w:r w:rsidR="00E60717">
        <w:t xml:space="preserve">perator </w:t>
      </w:r>
      <w:r w:rsidR="00310B14">
        <w:t>t</w:t>
      </w:r>
      <w:r w:rsidR="00E60717">
        <w:t>raining</w:t>
      </w:r>
      <w:r w:rsidR="009C2228">
        <w:t xml:space="preserve"> [7]</w:t>
      </w:r>
    </w:p>
    <w:p w14:paraId="50D580EF" w14:textId="11ED1FB0" w:rsidR="00E60717" w:rsidRDefault="00700911" w:rsidP="00E60717">
      <w:pPr>
        <w:pStyle w:val="Bullet1"/>
      </w:pPr>
      <w:r>
        <w:t>C0103-2</w:t>
      </w:r>
      <w:r w:rsidR="00E60717">
        <w:t xml:space="preserve"> </w:t>
      </w:r>
      <w:r w:rsidR="00912004">
        <w:t xml:space="preserve">- </w:t>
      </w:r>
      <w:r w:rsidR="00E60717">
        <w:t xml:space="preserve">VTS Supervisor </w:t>
      </w:r>
      <w:r w:rsidR="00310B14">
        <w:t>t</w:t>
      </w:r>
      <w:r w:rsidR="00E60717">
        <w:t>raining</w:t>
      </w:r>
      <w:r w:rsidR="009C2228">
        <w:t xml:space="preserve"> [8]</w:t>
      </w:r>
    </w:p>
    <w:p w14:paraId="29C03CDF" w14:textId="50E55AC2" w:rsidR="00E60717" w:rsidRDefault="00700911" w:rsidP="00E60717">
      <w:pPr>
        <w:pStyle w:val="Bullet1"/>
      </w:pPr>
      <w:r>
        <w:t>C0103-3</w:t>
      </w:r>
      <w:r w:rsidR="00E60717">
        <w:t xml:space="preserve"> </w:t>
      </w:r>
      <w:r w:rsidR="00912004">
        <w:t xml:space="preserve">- </w:t>
      </w:r>
      <w:r w:rsidR="00E60717">
        <w:t xml:space="preserve">VTS On‐the‐Job </w:t>
      </w:r>
      <w:r w:rsidR="00310B14">
        <w:t>t</w:t>
      </w:r>
      <w:r w:rsidR="00E60717">
        <w:t>raining</w:t>
      </w:r>
      <w:r w:rsidR="009C2228">
        <w:t xml:space="preserve"> [9]</w:t>
      </w:r>
    </w:p>
    <w:p w14:paraId="4EEC0E01" w14:textId="09D7AAAF" w:rsidR="00E60717" w:rsidRDefault="00700911" w:rsidP="00E60717">
      <w:pPr>
        <w:pStyle w:val="Bullet1"/>
      </w:pPr>
      <w:r>
        <w:t>C0103-4</w:t>
      </w:r>
      <w:r w:rsidR="00912004">
        <w:t xml:space="preserve"> -</w:t>
      </w:r>
      <w:r w:rsidR="00A36084">
        <w:t xml:space="preserve"> </w:t>
      </w:r>
      <w:r w:rsidR="00E60717">
        <w:t>VTS On‐the‐Job Training Instructor</w:t>
      </w:r>
      <w:r w:rsidR="009C2228">
        <w:t xml:space="preserve"> [10]</w:t>
      </w:r>
    </w:p>
    <w:p w14:paraId="50E211C8" w14:textId="2390A72E" w:rsidR="00E60717" w:rsidRDefault="00700911" w:rsidP="00E60717">
      <w:pPr>
        <w:pStyle w:val="Bullet1"/>
      </w:pPr>
      <w:r>
        <w:t>C0103-5</w:t>
      </w:r>
      <w:r w:rsidR="00A36084">
        <w:t xml:space="preserve"> </w:t>
      </w:r>
      <w:r w:rsidR="002509B2">
        <w:t xml:space="preserve">- </w:t>
      </w:r>
      <w:r>
        <w:t xml:space="preserve">Recurrent Training for </w:t>
      </w:r>
      <w:r w:rsidR="000733A4">
        <w:t xml:space="preserve">VTS </w:t>
      </w:r>
      <w:r>
        <w:t xml:space="preserve">Personnel </w:t>
      </w:r>
      <w:r w:rsidR="009C2228" w:rsidRPr="009B0AC2">
        <w:rPr>
          <w:highlight w:val="yellow"/>
        </w:rPr>
        <w:t>[11]</w:t>
      </w:r>
    </w:p>
    <w:p w14:paraId="0C9971EA" w14:textId="43172364" w:rsidR="00303224" w:rsidRDefault="00303224" w:rsidP="00A151CC">
      <w:pPr>
        <w:pStyle w:val="Bullet1"/>
        <w:numPr>
          <w:ilvl w:val="0"/>
          <w:numId w:val="0"/>
        </w:numPr>
        <w:jc w:val="both"/>
      </w:pPr>
      <w:r w:rsidRPr="00303224">
        <w:t xml:space="preserve">These model courses are intended to provide </w:t>
      </w:r>
      <w:r w:rsidR="007D4180">
        <w:t>VTS providers</w:t>
      </w:r>
      <w:r w:rsidRPr="00303224">
        <w:t xml:space="preserve"> charged with the provision of</w:t>
      </w:r>
      <w:r w:rsidR="00ED1BF9">
        <w:t xml:space="preserve"> a</w:t>
      </w:r>
      <w:r w:rsidRPr="00303224">
        <w:t xml:space="preserve"> </w:t>
      </w:r>
      <w:r>
        <w:t>VTS</w:t>
      </w:r>
      <w:r w:rsidRPr="00303224">
        <w:t xml:space="preserve"> with specific guidance on the training of VTS </w:t>
      </w:r>
      <w:r w:rsidR="008D5F6D">
        <w:t>personnel</w:t>
      </w:r>
      <w:r w:rsidRPr="00303224">
        <w:t xml:space="preserve">. </w:t>
      </w:r>
    </w:p>
    <w:p w14:paraId="1C6BB0E9" w14:textId="65DBFCEA" w:rsidR="00244C97" w:rsidRDefault="008736E2" w:rsidP="00244C97">
      <w:pPr>
        <w:pStyle w:val="Heading3"/>
      </w:pPr>
      <w:bookmarkStart w:id="194" w:name="_Toc49173790"/>
      <w:bookmarkStart w:id="195" w:name="_Toc49174227"/>
      <w:bookmarkStart w:id="196" w:name="_Toc49173791"/>
      <w:bookmarkStart w:id="197" w:name="_Toc49174228"/>
      <w:bookmarkStart w:id="198" w:name="_Toc49173792"/>
      <w:bookmarkStart w:id="199" w:name="_Toc49174229"/>
      <w:bookmarkStart w:id="200" w:name="_Toc190119641"/>
      <w:bookmarkEnd w:id="194"/>
      <w:bookmarkEnd w:id="195"/>
      <w:bookmarkEnd w:id="196"/>
      <w:bookmarkEnd w:id="197"/>
      <w:bookmarkEnd w:id="198"/>
      <w:bookmarkEnd w:id="199"/>
      <w:r>
        <w:lastRenderedPageBreak/>
        <w:t xml:space="preserve">C0103-1 </w:t>
      </w:r>
      <w:r w:rsidR="00244C97">
        <w:t xml:space="preserve">VTS </w:t>
      </w:r>
      <w:r w:rsidR="008D5F6D">
        <w:t>O</w:t>
      </w:r>
      <w:r w:rsidR="00244C97">
        <w:t>perator</w:t>
      </w:r>
      <w:r w:rsidR="00BD10FE">
        <w:t xml:space="preserve"> </w:t>
      </w:r>
      <w:r w:rsidR="00DF5C19">
        <w:t>t</w:t>
      </w:r>
      <w:r w:rsidR="00BD10FE">
        <w:t>raining</w:t>
      </w:r>
      <w:bookmarkEnd w:id="200"/>
      <w:r w:rsidR="008D5F6D">
        <w:t xml:space="preserve"> </w:t>
      </w:r>
    </w:p>
    <w:p w14:paraId="7A0DA583" w14:textId="3B771A02" w:rsidR="001D17DF" w:rsidRPr="001D17DF" w:rsidRDefault="00407306" w:rsidP="00A151CC">
      <w:pPr>
        <w:pStyle w:val="BodyText"/>
      </w:pPr>
      <w:r>
        <w:t xml:space="preserve">The VTS </w:t>
      </w:r>
      <w:r w:rsidR="008D5F6D">
        <w:t>o</w:t>
      </w:r>
      <w:r>
        <w:t>perator course</w:t>
      </w:r>
      <w:r w:rsidR="00BE177F" w:rsidRPr="001430A7">
        <w:t xml:space="preserve"> provides details of the subject areas, knowledge and practical competence required to undertake the duties associated with VTS </w:t>
      </w:r>
      <w:r w:rsidR="001A0859">
        <w:t>o</w:t>
      </w:r>
      <w:r w:rsidR="00BE177F" w:rsidRPr="001430A7">
        <w:t>perations</w:t>
      </w:r>
      <w:r w:rsidR="00BE177F">
        <w:t>.</w:t>
      </w:r>
      <w:r w:rsidR="00C822B4">
        <w:t xml:space="preserve"> </w:t>
      </w:r>
      <w:r w:rsidR="001D17DF" w:rsidRPr="001D17DF">
        <w:t xml:space="preserve">In particular, it provides the curriculum to ensure a </w:t>
      </w:r>
      <w:r w:rsidR="001A0859">
        <w:t>student</w:t>
      </w:r>
      <w:r w:rsidR="00244C97" w:rsidRPr="001D17DF">
        <w:t xml:space="preserve"> </w:t>
      </w:r>
      <w:r w:rsidR="001D17DF" w:rsidRPr="001D17DF">
        <w:t xml:space="preserve">has the </w:t>
      </w:r>
      <w:r w:rsidR="00F471DB" w:rsidRPr="001D17DF">
        <w:t xml:space="preserve">requisite </w:t>
      </w:r>
      <w:r w:rsidR="00F471DB">
        <w:t xml:space="preserve">knowledge, </w:t>
      </w:r>
      <w:r w:rsidR="00F471DB" w:rsidRPr="001D17DF">
        <w:t xml:space="preserve">understanding </w:t>
      </w:r>
      <w:r w:rsidR="00D039A8">
        <w:t>and proficiency</w:t>
      </w:r>
      <w:r w:rsidR="001D17DF" w:rsidRPr="001D17DF">
        <w:t xml:space="preserve"> to:</w:t>
      </w:r>
    </w:p>
    <w:p w14:paraId="78938155" w14:textId="3CD3FB05" w:rsidR="001D17DF" w:rsidRPr="001D17DF" w:rsidRDefault="001D17DF" w:rsidP="001D17DF">
      <w:pPr>
        <w:pStyle w:val="Bullet1"/>
      </w:pPr>
      <w:r w:rsidRPr="001D17DF">
        <w:t xml:space="preserve">provide timely and relevant information on factors that may influence the </w:t>
      </w:r>
      <w:r w:rsidR="00E9688E">
        <w:t xml:space="preserve">transit of a </w:t>
      </w:r>
      <w:r w:rsidRPr="001D17DF">
        <w:t>ship and assist on-board decision making</w:t>
      </w:r>
      <w:r w:rsidR="00244C97">
        <w:t>;</w:t>
      </w:r>
      <w:r w:rsidRPr="001D17DF">
        <w:t xml:space="preserve"> </w:t>
      </w:r>
    </w:p>
    <w:p w14:paraId="4DD585B3" w14:textId="0575EBE5" w:rsidR="001D17DF" w:rsidRPr="001D17DF" w:rsidRDefault="001D17DF" w:rsidP="001D17DF">
      <w:pPr>
        <w:pStyle w:val="Bullet1"/>
      </w:pPr>
      <w:r w:rsidRPr="001D17DF">
        <w:t>monitor and manage traffic to ensure the safety and efficiency of ship movements</w:t>
      </w:r>
      <w:r w:rsidR="00244C97">
        <w:t>; and</w:t>
      </w:r>
    </w:p>
    <w:p w14:paraId="35421EF8" w14:textId="6A4B1F8C" w:rsidR="001D17DF" w:rsidRPr="00612A1E" w:rsidRDefault="001D17DF" w:rsidP="001D17DF">
      <w:pPr>
        <w:pStyle w:val="Bullet1"/>
        <w:rPr>
          <w:rFonts w:asciiTheme="majorHAnsi" w:eastAsiaTheme="majorEastAsia" w:hAnsiTheme="majorHAnsi" w:cstheme="majorBidi"/>
          <w:b/>
          <w:bCs/>
          <w:caps/>
          <w:color w:val="407EC9"/>
          <w:sz w:val="24"/>
          <w:szCs w:val="24"/>
        </w:rPr>
      </w:pPr>
      <w:r w:rsidRPr="001D17DF">
        <w:t>respond to developing unsafe situations to assist the decision-making process on board</w:t>
      </w:r>
      <w:r w:rsidR="00244C97">
        <w:t>.</w:t>
      </w:r>
      <w:r w:rsidRPr="001D17DF">
        <w:t xml:space="preserve"> </w:t>
      </w:r>
    </w:p>
    <w:p w14:paraId="1D8E40D4" w14:textId="03B8F547" w:rsidR="00244C97" w:rsidRDefault="008736E2" w:rsidP="00244C97">
      <w:pPr>
        <w:pStyle w:val="Heading3"/>
      </w:pPr>
      <w:bookmarkStart w:id="201" w:name="_Toc190119642"/>
      <w:r>
        <w:t xml:space="preserve">C0103-2 </w:t>
      </w:r>
      <w:r w:rsidR="00244C97">
        <w:t xml:space="preserve"> VTS </w:t>
      </w:r>
      <w:r w:rsidR="008D5F6D">
        <w:t>S</w:t>
      </w:r>
      <w:r w:rsidR="00244C97">
        <w:t>upervisor</w:t>
      </w:r>
      <w:r w:rsidR="00BD10FE">
        <w:t xml:space="preserve"> </w:t>
      </w:r>
      <w:r w:rsidR="00DF5C19">
        <w:t>t</w:t>
      </w:r>
      <w:r w:rsidR="00BD10FE">
        <w:t>raining</w:t>
      </w:r>
      <w:bookmarkEnd w:id="201"/>
      <w:r w:rsidR="008D5F6D">
        <w:t xml:space="preserve"> </w:t>
      </w:r>
    </w:p>
    <w:p w14:paraId="3C59B7DC" w14:textId="65ACFC58" w:rsidR="001D17DF" w:rsidRDefault="001D17DF" w:rsidP="00A151CC">
      <w:pPr>
        <w:pStyle w:val="BodyText"/>
      </w:pPr>
      <w:r>
        <w:t xml:space="preserve">The VTS </w:t>
      </w:r>
      <w:r w:rsidR="008D5F6D">
        <w:t>s</w:t>
      </w:r>
      <w:r>
        <w:t xml:space="preserve">upervisor course provides a qualified VTS </w:t>
      </w:r>
      <w:r w:rsidR="008D5F6D">
        <w:t>o</w:t>
      </w:r>
      <w:r>
        <w:t xml:space="preserve">perator with the additional </w:t>
      </w:r>
      <w:r w:rsidR="00D039A8">
        <w:t>knowledge, understanding and proficiency</w:t>
      </w:r>
      <w:r>
        <w:t xml:space="preserve"> to:</w:t>
      </w:r>
    </w:p>
    <w:p w14:paraId="15B60BCD" w14:textId="1D6E5384" w:rsidR="00D039A8" w:rsidRDefault="00D039A8" w:rsidP="00D039A8">
      <w:pPr>
        <w:pStyle w:val="Bullet1"/>
      </w:pPr>
      <w:r>
        <w:t>provide supervision for VTS operations</w:t>
      </w:r>
      <w:r w:rsidR="00593CC1">
        <w:t>;</w:t>
      </w:r>
      <w:r>
        <w:t xml:space="preserve"> </w:t>
      </w:r>
    </w:p>
    <w:p w14:paraId="48B54B40" w14:textId="046D3B7A" w:rsidR="00D039A8" w:rsidRDefault="00D039A8" w:rsidP="00D039A8">
      <w:pPr>
        <w:pStyle w:val="Bullet1"/>
      </w:pPr>
      <w:r>
        <w:t xml:space="preserve">provide leadership; and </w:t>
      </w:r>
    </w:p>
    <w:p w14:paraId="039BA77E" w14:textId="5E2F0A4C" w:rsidR="004C1A95" w:rsidRDefault="00AB2229" w:rsidP="006639D6">
      <w:pPr>
        <w:pStyle w:val="Bullet1"/>
      </w:pPr>
      <w:r>
        <w:t>e</w:t>
      </w:r>
      <w:r w:rsidR="001216DE" w:rsidRPr="001216DE">
        <w:t>nsure that co‐ordination takes place between the VTS, allied services and other port facilities and services.</w:t>
      </w:r>
    </w:p>
    <w:p w14:paraId="039E5762" w14:textId="19EFA1C4" w:rsidR="00612A1E" w:rsidRDefault="008736E2" w:rsidP="00612A1E">
      <w:pPr>
        <w:pStyle w:val="Heading3"/>
      </w:pPr>
      <w:bookmarkStart w:id="202" w:name="_Toc190119643"/>
      <w:r>
        <w:t xml:space="preserve">C0103-3 </w:t>
      </w:r>
      <w:r w:rsidR="00612A1E">
        <w:t xml:space="preserve">VTS </w:t>
      </w:r>
      <w:r w:rsidR="008D5F6D">
        <w:t>O</w:t>
      </w:r>
      <w:r w:rsidR="00612A1E">
        <w:t>n-the-</w:t>
      </w:r>
      <w:r w:rsidR="008D5F6D">
        <w:t>J</w:t>
      </w:r>
      <w:r w:rsidR="00612A1E">
        <w:t xml:space="preserve">ob </w:t>
      </w:r>
      <w:r w:rsidR="00DF5C19">
        <w:t>t</w:t>
      </w:r>
      <w:r w:rsidR="00612A1E">
        <w:t>raining</w:t>
      </w:r>
      <w:bookmarkEnd w:id="202"/>
    </w:p>
    <w:p w14:paraId="44D5AAE4" w14:textId="77CDC257" w:rsidR="00C155B2" w:rsidRDefault="00872270" w:rsidP="00A151CC">
      <w:pPr>
        <w:pStyle w:val="BodyText"/>
      </w:pPr>
      <w:r>
        <w:t>On-the-</w:t>
      </w:r>
      <w:r w:rsidR="008D5F6D">
        <w:t>j</w:t>
      </w:r>
      <w:r>
        <w:t>ob</w:t>
      </w:r>
      <w:r w:rsidR="00027B3A">
        <w:t xml:space="preserve"> (OJT)</w:t>
      </w:r>
      <w:r>
        <w:t xml:space="preserve"> training </w:t>
      </w:r>
      <w:r w:rsidRPr="00872270">
        <w:t xml:space="preserve">is intended to </w:t>
      </w:r>
      <w:r>
        <w:t>provide</w:t>
      </w:r>
      <w:r w:rsidRPr="00872270">
        <w:t xml:space="preserve"> the knowledge</w:t>
      </w:r>
      <w:r>
        <w:t>,</w:t>
      </w:r>
      <w:r w:rsidRPr="00872270">
        <w:t xml:space="preserve"> practical competence</w:t>
      </w:r>
      <w:r>
        <w:t>,</w:t>
      </w:r>
      <w:r w:rsidRPr="00872270">
        <w:t xml:space="preserve"> </w:t>
      </w:r>
      <w:r>
        <w:t xml:space="preserve">and proficiency to perform the day to day operations at a particular VTS </w:t>
      </w:r>
      <w:r w:rsidR="001A0859">
        <w:t>c</w:t>
      </w:r>
      <w:r>
        <w:t>entre.</w:t>
      </w:r>
      <w:r w:rsidR="00C822B4">
        <w:t xml:space="preserve"> </w:t>
      </w:r>
      <w:r w:rsidR="00027B3A">
        <w:t>The OJT program</w:t>
      </w:r>
      <w:r w:rsidR="00A00E85">
        <w:t>me</w:t>
      </w:r>
      <w:r w:rsidR="00027B3A">
        <w:t xml:space="preserve"> should </w:t>
      </w:r>
      <w:r w:rsidR="008D5F6D" w:rsidRPr="00872270">
        <w:t>cover</w:t>
      </w:r>
      <w:r w:rsidR="00027B3A">
        <w:t xml:space="preserve"> areas such as</w:t>
      </w:r>
      <w:r w:rsidR="00C155B2">
        <w:t>:</w:t>
      </w:r>
    </w:p>
    <w:p w14:paraId="2682F442" w14:textId="77777777" w:rsidR="00C155B2" w:rsidRDefault="00C155B2" w:rsidP="00C155B2">
      <w:pPr>
        <w:pStyle w:val="Bullet1"/>
      </w:pPr>
      <w:r>
        <w:t xml:space="preserve">traffic management; </w:t>
      </w:r>
    </w:p>
    <w:p w14:paraId="08E15D06" w14:textId="51181E28" w:rsidR="00C155B2" w:rsidRDefault="00C155B2" w:rsidP="00C155B2">
      <w:pPr>
        <w:pStyle w:val="Bullet1"/>
      </w:pPr>
      <w:r>
        <w:t>local knowledge</w:t>
      </w:r>
      <w:r w:rsidR="00F16CBF">
        <w:t xml:space="preserve"> of</w:t>
      </w:r>
      <w:r>
        <w:t xml:space="preserve"> the VTS area and legislative framework;</w:t>
      </w:r>
    </w:p>
    <w:p w14:paraId="48BA68E0" w14:textId="77777777" w:rsidR="00C155B2" w:rsidRDefault="00C155B2" w:rsidP="00C155B2">
      <w:pPr>
        <w:pStyle w:val="Bullet1"/>
      </w:pPr>
      <w:r>
        <w:t>communication co-ordination;</w:t>
      </w:r>
    </w:p>
    <w:p w14:paraId="32562DF8" w14:textId="77777777" w:rsidR="00C155B2" w:rsidRDefault="00C155B2" w:rsidP="00C155B2">
      <w:pPr>
        <w:pStyle w:val="Bullet1"/>
      </w:pPr>
      <w:r>
        <w:t xml:space="preserve">equipment used at the VTS centre; </w:t>
      </w:r>
    </w:p>
    <w:p w14:paraId="2F2E5FB5" w14:textId="77777777" w:rsidR="00C155B2" w:rsidRDefault="00C155B2" w:rsidP="00C155B2">
      <w:pPr>
        <w:pStyle w:val="Bullet1"/>
      </w:pPr>
      <w:r>
        <w:t>operational and emergency procedures; and</w:t>
      </w:r>
    </w:p>
    <w:p w14:paraId="211A69B7" w14:textId="77777777" w:rsidR="00C155B2" w:rsidRDefault="00C155B2" w:rsidP="00C155B2">
      <w:pPr>
        <w:pStyle w:val="Bullet1"/>
      </w:pPr>
      <w:r>
        <w:t>local publications and documents.</w:t>
      </w:r>
    </w:p>
    <w:p w14:paraId="738D0F87" w14:textId="07990FB5" w:rsidR="00EB26BA" w:rsidRDefault="00EB26BA" w:rsidP="00A151CC">
      <w:pPr>
        <w:pStyle w:val="BodyText"/>
      </w:pPr>
      <w:r>
        <w:t xml:space="preserve">VTS </w:t>
      </w:r>
      <w:r w:rsidR="007D4180">
        <w:t xml:space="preserve">providers </w:t>
      </w:r>
      <w:r w:rsidR="001A0859">
        <w:t>should</w:t>
      </w:r>
      <w:r>
        <w:t xml:space="preserve"> determine when OJT training is undertaken to best meet their operational requirements. For example, OJT training may be completed:</w:t>
      </w:r>
    </w:p>
    <w:p w14:paraId="0599B1C5" w14:textId="0715ABF7" w:rsidR="00EB26BA" w:rsidRDefault="00EB26BA" w:rsidP="00EB26BA">
      <w:pPr>
        <w:pStyle w:val="Bullet1"/>
      </w:pPr>
      <w:r>
        <w:t xml:space="preserve">prior to the trainee attending formal </w:t>
      </w:r>
      <w:r w:rsidR="008736E2">
        <w:t>C0103-1 (</w:t>
      </w:r>
      <w:r>
        <w:t>V</w:t>
      </w:r>
      <w:r w:rsidR="00612A1E">
        <w:t>-</w:t>
      </w:r>
      <w:r>
        <w:t>103/1</w:t>
      </w:r>
      <w:r w:rsidR="008736E2">
        <w:t>)</w:t>
      </w:r>
      <w:r>
        <w:t xml:space="preserve"> VTS </w:t>
      </w:r>
      <w:r w:rsidR="008D5F6D">
        <w:t>o</w:t>
      </w:r>
      <w:r w:rsidR="00612A1E">
        <w:t xml:space="preserve">perator </w:t>
      </w:r>
      <w:r>
        <w:t>training</w:t>
      </w:r>
      <w:r w:rsidR="00593CC1">
        <w:t>;</w:t>
      </w:r>
    </w:p>
    <w:p w14:paraId="744592A1" w14:textId="39E2D4C9" w:rsidR="00EB26BA" w:rsidRDefault="00EB26BA" w:rsidP="00EB26BA">
      <w:pPr>
        <w:pStyle w:val="Bullet1"/>
      </w:pPr>
      <w:r>
        <w:t xml:space="preserve">after a trainee attends formal </w:t>
      </w:r>
      <w:r w:rsidR="008736E2">
        <w:t>C0103-1 (</w:t>
      </w:r>
      <w:r>
        <w:t>V</w:t>
      </w:r>
      <w:r w:rsidR="00612A1E">
        <w:t>-</w:t>
      </w:r>
      <w:r>
        <w:t>103/1</w:t>
      </w:r>
      <w:r w:rsidR="008736E2">
        <w:t>)</w:t>
      </w:r>
      <w:r>
        <w:t xml:space="preserve"> VTS </w:t>
      </w:r>
      <w:r w:rsidR="008D5F6D">
        <w:t>o</w:t>
      </w:r>
      <w:r w:rsidR="00612A1E">
        <w:t xml:space="preserve">perator </w:t>
      </w:r>
      <w:r>
        <w:t>training</w:t>
      </w:r>
      <w:r w:rsidR="00593CC1">
        <w:t>; or</w:t>
      </w:r>
    </w:p>
    <w:p w14:paraId="2C170FF1" w14:textId="3DCFD47D" w:rsidR="00EB26BA" w:rsidRDefault="00EB26BA" w:rsidP="00EB26BA">
      <w:pPr>
        <w:pStyle w:val="Bullet1"/>
      </w:pPr>
      <w:r>
        <w:t xml:space="preserve">in multiple stages, with some training prior to, and after completing formal </w:t>
      </w:r>
      <w:r w:rsidR="008252F9">
        <w:t>C0103-1 (</w:t>
      </w:r>
      <w:r>
        <w:t>V</w:t>
      </w:r>
      <w:r w:rsidR="00612A1E">
        <w:t>-</w:t>
      </w:r>
      <w:r>
        <w:t>103/1</w:t>
      </w:r>
      <w:r w:rsidR="008252F9">
        <w:t>)</w:t>
      </w:r>
      <w:r>
        <w:t xml:space="preserve"> VTS </w:t>
      </w:r>
      <w:r w:rsidR="008D5F6D">
        <w:t>o</w:t>
      </w:r>
      <w:r w:rsidR="00612A1E">
        <w:t xml:space="preserve">perator </w:t>
      </w:r>
      <w:r>
        <w:t>training</w:t>
      </w:r>
      <w:r w:rsidR="00EA7D48">
        <w:t>.</w:t>
      </w:r>
    </w:p>
    <w:p w14:paraId="544AFD54" w14:textId="471AEA41" w:rsidR="00612A1E" w:rsidRDefault="008736E2" w:rsidP="00612A1E">
      <w:pPr>
        <w:pStyle w:val="Heading3"/>
      </w:pPr>
      <w:bookmarkStart w:id="203" w:name="_Toc190119644"/>
      <w:r>
        <w:t xml:space="preserve">C0103-4 </w:t>
      </w:r>
      <w:r w:rsidR="00612A1E">
        <w:t>VTS On-the-Job Training Instructor</w:t>
      </w:r>
      <w:bookmarkEnd w:id="203"/>
    </w:p>
    <w:p w14:paraId="4500084A" w14:textId="45B80015" w:rsidR="00CB3A45" w:rsidRDefault="00CB3A45" w:rsidP="00A151CC">
      <w:pPr>
        <w:pStyle w:val="BodyText"/>
      </w:pPr>
      <w:r>
        <w:t>Th</w:t>
      </w:r>
      <w:r w:rsidR="001A0859">
        <w:t xml:space="preserve">e VTS </w:t>
      </w:r>
      <w:r w:rsidR="00BD10FE">
        <w:t>o</w:t>
      </w:r>
      <w:r w:rsidR="001A0859">
        <w:t>n-the-</w:t>
      </w:r>
      <w:r w:rsidR="00BD10FE">
        <w:t>j</w:t>
      </w:r>
      <w:r w:rsidR="001A0859">
        <w:t xml:space="preserve">ob </w:t>
      </w:r>
      <w:r w:rsidR="00BD10FE">
        <w:t>t</w:t>
      </w:r>
      <w:r w:rsidR="001A0859">
        <w:t xml:space="preserve">raining </w:t>
      </w:r>
      <w:r w:rsidR="00BD10FE">
        <w:t>i</w:t>
      </w:r>
      <w:r w:rsidR="001A0859">
        <w:t>nstructor course</w:t>
      </w:r>
      <w:r>
        <w:t xml:space="preserve"> cover</w:t>
      </w:r>
      <w:r w:rsidR="001A02A1">
        <w:t>s</w:t>
      </w:r>
      <w:r>
        <w:t xml:space="preserve"> the knowledge and practical competence required of a trainer delivering </w:t>
      </w:r>
      <w:r w:rsidR="00407306">
        <w:t xml:space="preserve">on-the-job </w:t>
      </w:r>
      <w:r>
        <w:t>training at the VTS centre.</w:t>
      </w:r>
      <w:r w:rsidR="00C822B4">
        <w:t xml:space="preserve"> </w:t>
      </w:r>
    </w:p>
    <w:p w14:paraId="2D4AE66F" w14:textId="65E2A6D6" w:rsidR="00CB3A45" w:rsidRDefault="00CB3A45" w:rsidP="00A151CC">
      <w:pPr>
        <w:pStyle w:val="BodyText"/>
      </w:pPr>
      <w:r>
        <w:t>On completion of this course the student should have the necessary skills to deliver local VTS training (</w:t>
      </w:r>
      <w:r w:rsidR="001A0859">
        <w:t>e.g.</w:t>
      </w:r>
      <w:r w:rsidR="00EA7D48">
        <w:t>,</w:t>
      </w:r>
      <w:r>
        <w:t xml:space="preserve"> O</w:t>
      </w:r>
      <w:r w:rsidR="00BD10FE">
        <w:t>JT</w:t>
      </w:r>
      <w:r>
        <w:t xml:space="preserve">, </w:t>
      </w:r>
      <w:r w:rsidR="00BD10FE">
        <w:t>a</w:t>
      </w:r>
      <w:r>
        <w:t>daption</w:t>
      </w:r>
      <w:r w:rsidR="00BD10FE">
        <w:t xml:space="preserve"> training</w:t>
      </w:r>
      <w:r>
        <w:t xml:space="preserve"> or </w:t>
      </w:r>
      <w:r w:rsidR="00BD10FE">
        <w:t>u</w:t>
      </w:r>
      <w:r>
        <w:t>pdat</w:t>
      </w:r>
      <w:r w:rsidR="00407306">
        <w:t>ing</w:t>
      </w:r>
      <w:r w:rsidR="00BD10FE">
        <w:t xml:space="preserve"> training</w:t>
      </w:r>
      <w:r>
        <w:t>) at a VTS centre, these include:</w:t>
      </w:r>
    </w:p>
    <w:p w14:paraId="2D770B37" w14:textId="5EDC321E" w:rsidR="00CB3A45" w:rsidRDefault="006E05B0" w:rsidP="00CB3A45">
      <w:pPr>
        <w:pStyle w:val="Bullet1"/>
      </w:pPr>
      <w:r>
        <w:t>t</w:t>
      </w:r>
      <w:r w:rsidR="00CB3A45">
        <w:t>he development and ongoing evaluation of training programmes</w:t>
      </w:r>
      <w:r>
        <w:t>;</w:t>
      </w:r>
    </w:p>
    <w:p w14:paraId="4AF5FD1E" w14:textId="5D957B5B" w:rsidR="00CB3A45" w:rsidRDefault="006E05B0" w:rsidP="00CB3A45">
      <w:pPr>
        <w:pStyle w:val="Bullet1"/>
      </w:pPr>
      <w:r>
        <w:t>t</w:t>
      </w:r>
      <w:r w:rsidR="00CB3A45">
        <w:t>he instructional techniques used to deliver training programmes</w:t>
      </w:r>
      <w:r>
        <w:t>;</w:t>
      </w:r>
    </w:p>
    <w:p w14:paraId="59FC5452" w14:textId="4AAA3FC1" w:rsidR="00CB3A45" w:rsidRDefault="006E05B0" w:rsidP="00CB3A45">
      <w:pPr>
        <w:pStyle w:val="Bullet1"/>
      </w:pPr>
      <w:r>
        <w:lastRenderedPageBreak/>
        <w:t>t</w:t>
      </w:r>
      <w:r w:rsidR="00CB3A45">
        <w:t>he communication skills required to conduct a successful briefing and debriefing</w:t>
      </w:r>
      <w:r>
        <w:t>;</w:t>
      </w:r>
    </w:p>
    <w:p w14:paraId="403BA142" w14:textId="7D576F7B" w:rsidR="00CB3A45" w:rsidRDefault="006E05B0" w:rsidP="00CB3A45">
      <w:pPr>
        <w:pStyle w:val="Bullet1"/>
      </w:pPr>
      <w:r>
        <w:t>a</w:t>
      </w:r>
      <w:r w:rsidR="00CB3A45">
        <w:t>ssessing the performance of a student against the training objectives</w:t>
      </w:r>
      <w:r>
        <w:t>;</w:t>
      </w:r>
      <w:r w:rsidR="00CB3A45">
        <w:t xml:space="preserve"> and </w:t>
      </w:r>
    </w:p>
    <w:p w14:paraId="4AA64827" w14:textId="1E5CCCD4" w:rsidR="00CB3A45" w:rsidRDefault="006E05B0" w:rsidP="00CB3A45">
      <w:pPr>
        <w:pStyle w:val="Bullet1"/>
      </w:pPr>
      <w:r>
        <w:t>m</w:t>
      </w:r>
      <w:r w:rsidR="00CB3A45">
        <w:t>aintaining training records.</w:t>
      </w:r>
    </w:p>
    <w:p w14:paraId="544C72CF" w14:textId="26FAC026" w:rsidR="00612A1E" w:rsidRDefault="008736E2" w:rsidP="00382638">
      <w:pPr>
        <w:pStyle w:val="Heading3"/>
      </w:pPr>
      <w:bookmarkStart w:id="204" w:name="_Toc190119645"/>
      <w:r>
        <w:t xml:space="preserve">C0103-5 </w:t>
      </w:r>
      <w:r w:rsidR="00700911">
        <w:t>Recurrent Training  for</w:t>
      </w:r>
      <w:r w:rsidR="00910ABC">
        <w:t xml:space="preserve"> </w:t>
      </w:r>
      <w:r w:rsidR="00612A1E">
        <w:t xml:space="preserve">VTS </w:t>
      </w:r>
      <w:r w:rsidR="00700911">
        <w:t>Pe</w:t>
      </w:r>
      <w:r w:rsidR="00B208C9">
        <w:t>rsonnel</w:t>
      </w:r>
      <w:bookmarkEnd w:id="204"/>
      <w:r w:rsidR="00700911">
        <w:t xml:space="preserve"> </w:t>
      </w:r>
    </w:p>
    <w:p w14:paraId="7C7459D9" w14:textId="74CA52EF" w:rsidR="00B60053" w:rsidRDefault="00B60053" w:rsidP="00A151CC">
      <w:pPr>
        <w:pStyle w:val="BodyText"/>
      </w:pPr>
      <w:r w:rsidRPr="00B60053">
        <w:t>This course provide</w:t>
      </w:r>
      <w:r w:rsidR="00DB59AF">
        <w:t>s</w:t>
      </w:r>
      <w:r w:rsidRPr="00B60053">
        <w:t xml:space="preserve"> a structured means for VTS personnel to</w:t>
      </w:r>
      <w:r>
        <w:t xml:space="preserve"> </w:t>
      </w:r>
      <w:r w:rsidRPr="00B60053">
        <w:t>r</w:t>
      </w:r>
      <w:r>
        <w:t>einforce previous VTS training</w:t>
      </w:r>
      <w:r w:rsidR="00E6571C">
        <w:t xml:space="preserve"> to ensure competence is maintained. This includes providing </w:t>
      </w:r>
      <w:r w:rsidR="006F5AAA">
        <w:t>a consistent approach to</w:t>
      </w:r>
      <w:r>
        <w:t xml:space="preserve"> </w:t>
      </w:r>
      <w:r w:rsidR="009C74D6">
        <w:t>maintain</w:t>
      </w:r>
      <w:r w:rsidR="003520FE">
        <w:t xml:space="preserve"> the</w:t>
      </w:r>
      <w:r w:rsidRPr="00B60053">
        <w:t xml:space="preserve"> level of performance and skills in areas or knowledge which are infrequently used. </w:t>
      </w:r>
      <w:r w:rsidR="006F5AAA">
        <w:t>Recurrent</w:t>
      </w:r>
      <w:r w:rsidR="006F5AAA" w:rsidRPr="00B60053">
        <w:t xml:space="preserve"> </w:t>
      </w:r>
      <w:r w:rsidR="001A0859">
        <w:t>t</w:t>
      </w:r>
      <w:r w:rsidRPr="00B60053">
        <w:t>raining cover</w:t>
      </w:r>
      <w:r w:rsidR="00867202">
        <w:t>s</w:t>
      </w:r>
      <w:r w:rsidRPr="00B60053">
        <w:t xml:space="preserve"> generic and area specific elements of competency. </w:t>
      </w:r>
    </w:p>
    <w:p w14:paraId="0C47489B" w14:textId="00F175A4" w:rsidR="005D29D5" w:rsidDel="00A92864" w:rsidRDefault="00B60053" w:rsidP="00A151CC">
      <w:pPr>
        <w:pStyle w:val="BodyText"/>
        <w:rPr>
          <w:del w:id="205" w:author="Jillian Carson-Jackson" w:date="2025-01-08T21:25:00Z" w16du:dateUtc="2025-01-08T10:25:00Z"/>
        </w:rPr>
      </w:pPr>
      <w:r w:rsidRPr="00B60053">
        <w:t xml:space="preserve">Upon </w:t>
      </w:r>
      <w:r w:rsidR="0063344E">
        <w:t xml:space="preserve">the </w:t>
      </w:r>
      <w:r w:rsidRPr="00B60053">
        <w:t xml:space="preserve">successful completion of this course, VTS personnel should have demonstrated the skill, knowledge and experience to revalidate their VTS qualifications in order to </w:t>
      </w:r>
      <w:r w:rsidR="0063344E" w:rsidRPr="00B60053">
        <w:t>perform their role</w:t>
      </w:r>
      <w:r w:rsidR="0063344E">
        <w:t>s</w:t>
      </w:r>
      <w:r w:rsidR="0063344E" w:rsidRPr="00B60053">
        <w:t xml:space="preserve"> effectively</w:t>
      </w:r>
      <w:r w:rsidR="00A92864">
        <w:t>.</w:t>
      </w:r>
      <w:r w:rsidR="0063344E" w:rsidRPr="00B60053">
        <w:t xml:space="preserve"> </w:t>
      </w:r>
      <w:r w:rsidR="007529E4">
        <w:t xml:space="preserve"> </w:t>
      </w:r>
    </w:p>
    <w:p w14:paraId="6CD1537B" w14:textId="0740E722" w:rsidR="005E10A7" w:rsidRDefault="0002652B" w:rsidP="00382638">
      <w:pPr>
        <w:pStyle w:val="Heading2"/>
      </w:pPr>
      <w:bookmarkStart w:id="206" w:name="_Toc190119646"/>
      <w:r>
        <w:t>A</w:t>
      </w:r>
      <w:r w:rsidR="00594F8F">
        <w:t xml:space="preserve">pproval </w:t>
      </w:r>
      <w:r>
        <w:t>of VTS model courses</w:t>
      </w:r>
      <w:bookmarkEnd w:id="206"/>
    </w:p>
    <w:p w14:paraId="5049FFF6" w14:textId="4D30FE5B" w:rsidR="005E10A7" w:rsidRDefault="005E10A7" w:rsidP="005E10A7">
      <w:pPr>
        <w:pStyle w:val="Heading2separationline"/>
      </w:pPr>
    </w:p>
    <w:p w14:paraId="3A9FFA44" w14:textId="1612D1CB" w:rsidR="00311D93" w:rsidRDefault="00311D93" w:rsidP="00A151CC">
      <w:pPr>
        <w:pStyle w:val="BodyText"/>
      </w:pPr>
      <w:r>
        <w:t>M</w:t>
      </w:r>
      <w:r w:rsidR="00C155B2">
        <w:t xml:space="preserve">odel courses provided by </w:t>
      </w:r>
      <w:r w:rsidR="00D17A58">
        <w:t>a</w:t>
      </w:r>
      <w:r>
        <w:t xml:space="preserve">ccredited </w:t>
      </w:r>
      <w:r w:rsidR="00D17A58">
        <w:t>t</w:t>
      </w:r>
      <w:r w:rsidR="00C155B2">
        <w:t xml:space="preserve">raining </w:t>
      </w:r>
      <w:r w:rsidR="00E145A2">
        <w:t>organization</w:t>
      </w:r>
      <w:r w:rsidR="00C155B2">
        <w:t xml:space="preserve">s </w:t>
      </w:r>
      <w:r w:rsidR="00B87A4F">
        <w:t>should</w:t>
      </w:r>
      <w:r w:rsidR="00C155B2">
        <w:t xml:space="preserve"> be approved by the </w:t>
      </w:r>
      <w:r w:rsidR="001A0859">
        <w:t>c</w:t>
      </w:r>
      <w:r w:rsidR="00C155B2">
        <w:t xml:space="preserve">ompetent </w:t>
      </w:r>
      <w:r w:rsidR="001A0859">
        <w:t>a</w:t>
      </w:r>
      <w:r w:rsidR="00C155B2">
        <w:t xml:space="preserve">uthority. </w:t>
      </w:r>
      <w:r w:rsidRPr="004603FD">
        <w:rPr>
          <w:bCs/>
        </w:rPr>
        <w:t>Approval</w:t>
      </w:r>
      <w:r w:rsidRPr="00E071DB">
        <w:t xml:space="preserve"> is the result of</w:t>
      </w:r>
      <w:r>
        <w:t xml:space="preserve"> an accredited training </w:t>
      </w:r>
      <w:r w:rsidR="00E145A2">
        <w:t>organization</w:t>
      </w:r>
      <w:r>
        <w:t xml:space="preserve"> </w:t>
      </w:r>
      <w:r w:rsidRPr="00E071DB">
        <w:t xml:space="preserve">successfully </w:t>
      </w:r>
      <w:r>
        <w:t xml:space="preserve">demonstrating that the standards specified in an IALA model course for its implementation, delivery and assessment have been met. The </w:t>
      </w:r>
      <w:r w:rsidR="00310B14">
        <w:t>c</w:t>
      </w:r>
      <w:r>
        <w:t xml:space="preserve">ompetent </w:t>
      </w:r>
      <w:r w:rsidR="00310B14">
        <w:t>a</w:t>
      </w:r>
      <w:r>
        <w:t xml:space="preserve">uthority </w:t>
      </w:r>
      <w:r w:rsidR="00407306">
        <w:t xml:space="preserve">should </w:t>
      </w:r>
      <w:r>
        <w:t xml:space="preserve">conduct an approval process for each individual model course that the accredited training </w:t>
      </w:r>
      <w:r w:rsidR="00E145A2">
        <w:t>organization</w:t>
      </w:r>
      <w:r>
        <w:t xml:space="preserve"> seeks to deliver.</w:t>
      </w:r>
    </w:p>
    <w:p w14:paraId="5668E6D0" w14:textId="50668F04" w:rsidR="00990159" w:rsidRPr="00004E76" w:rsidRDefault="00990159" w:rsidP="00A151CC">
      <w:pPr>
        <w:pStyle w:val="BodyText"/>
        <w:rPr>
          <w:i/>
        </w:rPr>
      </w:pPr>
      <w:r w:rsidRPr="00004E76">
        <w:rPr>
          <w:i/>
        </w:rPr>
        <w:t>IALA Guideline</w:t>
      </w:r>
      <w:r w:rsidRPr="00990159">
        <w:rPr>
          <w:i/>
        </w:rPr>
        <w:t xml:space="preserve"> G1014 Accreditation and Approval Process for VTS Training</w:t>
      </w:r>
      <w:r w:rsidRPr="00004E76">
        <w:rPr>
          <w:iCs/>
        </w:rPr>
        <w:t xml:space="preserve"> </w:t>
      </w:r>
      <w:r w:rsidRPr="007838F4">
        <w:rPr>
          <w:iCs/>
        </w:rPr>
        <w:fldChar w:fldCharType="begin"/>
      </w:r>
      <w:r w:rsidRPr="007838F4">
        <w:rPr>
          <w:iCs/>
        </w:rPr>
        <w:instrText xml:space="preserve"> REF _Ref79743303 \r \h  \* MERGEFORMAT </w:instrText>
      </w:r>
      <w:r w:rsidRPr="007838F4">
        <w:rPr>
          <w:iCs/>
        </w:rPr>
      </w:r>
      <w:r w:rsidRPr="007838F4">
        <w:rPr>
          <w:iCs/>
        </w:rPr>
        <w:fldChar w:fldCharType="separate"/>
      </w:r>
      <w:r w:rsidRPr="007838F4">
        <w:rPr>
          <w:iCs/>
        </w:rPr>
        <w:t>[12]</w:t>
      </w:r>
      <w:r w:rsidRPr="007838F4">
        <w:rPr>
          <w:iCs/>
        </w:rPr>
        <w:fldChar w:fldCharType="end"/>
      </w:r>
      <w:r w:rsidRPr="00004E76">
        <w:rPr>
          <w:i/>
        </w:rPr>
        <w:t xml:space="preserve"> sets out the process by which a training organization can be accredited to deliver approved VTS training courses.</w:t>
      </w:r>
    </w:p>
    <w:p w14:paraId="20BD1933" w14:textId="126F2C14" w:rsidR="00311D93" w:rsidRDefault="00311D93" w:rsidP="00A151CC">
      <w:pPr>
        <w:pStyle w:val="BodyText"/>
        <w:spacing w:before="120"/>
      </w:pPr>
      <w:r>
        <w:t xml:space="preserve">A list of training </w:t>
      </w:r>
      <w:r w:rsidR="00E145A2">
        <w:t>organization</w:t>
      </w:r>
      <w:r>
        <w:t xml:space="preserve">s accredited to deliver VTS model courses in accordance with IALA </w:t>
      </w:r>
      <w:r w:rsidRPr="00A80872">
        <w:t xml:space="preserve">Guideline </w:t>
      </w:r>
      <w:r w:rsidR="009C1E36" w:rsidRPr="00004E76">
        <w:rPr>
          <w:i/>
          <w:iCs/>
        </w:rPr>
        <w:t>G</w:t>
      </w:r>
      <w:r w:rsidRPr="00A80872">
        <w:rPr>
          <w:i/>
          <w:iCs/>
        </w:rPr>
        <w:t xml:space="preserve">1014 </w:t>
      </w:r>
      <w:r w:rsidRPr="00A80872">
        <w:t>are available on the IALA website.</w:t>
      </w:r>
      <w:r w:rsidR="00C822B4">
        <w:t xml:space="preserve"> </w:t>
      </w:r>
    </w:p>
    <w:p w14:paraId="3E9E58F4" w14:textId="36E6C4A6" w:rsidR="00AD5050" w:rsidRDefault="0002652B" w:rsidP="00382638">
      <w:pPr>
        <w:pStyle w:val="Heading2"/>
      </w:pPr>
      <w:bookmarkStart w:id="207" w:name="_Toc80017945"/>
      <w:bookmarkStart w:id="208" w:name="_Toc190119647"/>
      <w:bookmarkEnd w:id="207"/>
      <w:r>
        <w:t>Use of simulators</w:t>
      </w:r>
      <w:bookmarkEnd w:id="208"/>
    </w:p>
    <w:p w14:paraId="1E1D8E60" w14:textId="77777777" w:rsidR="000005D1" w:rsidRPr="000005D1" w:rsidRDefault="000005D1" w:rsidP="000005D1">
      <w:pPr>
        <w:pStyle w:val="Heading2separationline"/>
      </w:pPr>
    </w:p>
    <w:p w14:paraId="3205F9E4" w14:textId="4DFAA77A" w:rsidR="00DC59FA" w:rsidRDefault="003E39A0" w:rsidP="00A151CC">
      <w:pPr>
        <w:pStyle w:val="BodyText"/>
      </w:pPr>
      <w:r>
        <w:t xml:space="preserve">Simulators offer an excellent interactive environment </w:t>
      </w:r>
      <w:r w:rsidR="003A40A1">
        <w:t>where</w:t>
      </w:r>
      <w:r>
        <w:t xml:space="preserve"> skills and competencies </w:t>
      </w:r>
      <w:r w:rsidR="0004639B">
        <w:t>may be</w:t>
      </w:r>
      <w:r w:rsidR="000360DB">
        <w:t xml:space="preserve"> practiced </w:t>
      </w:r>
      <w:r>
        <w:t xml:space="preserve">and </w:t>
      </w:r>
      <w:r w:rsidR="000360DB">
        <w:t xml:space="preserve">VTS personnel </w:t>
      </w:r>
      <w:r>
        <w:t>assessed.</w:t>
      </w:r>
      <w:r w:rsidR="00C822B4">
        <w:t xml:space="preserve"> </w:t>
      </w:r>
      <w:r>
        <w:t xml:space="preserve">Wherever practical, simulation exercises should be </w:t>
      </w:r>
      <w:r w:rsidR="0004639B">
        <w:t>incorporated into</w:t>
      </w:r>
      <w:r>
        <w:t xml:space="preserve"> training programme</w:t>
      </w:r>
      <w:r w:rsidR="0004639B">
        <w:t>s</w:t>
      </w:r>
      <w:r>
        <w:t>.</w:t>
      </w:r>
    </w:p>
    <w:p w14:paraId="627D1101" w14:textId="52CE13B5" w:rsidR="00FF400B" w:rsidRDefault="003E39A0" w:rsidP="00A151CC">
      <w:pPr>
        <w:pStyle w:val="BodyText"/>
      </w:pPr>
      <w:r>
        <w:t xml:space="preserve">VTS simulation provides a dynamic </w:t>
      </w:r>
      <w:r w:rsidR="008030A2">
        <w:t>environment that</w:t>
      </w:r>
      <w:r w:rsidR="003A40A1">
        <w:t xml:space="preserve"> can be used to train in the operation of </w:t>
      </w:r>
      <w:r>
        <w:t xml:space="preserve">equipment, procedural knowledge, </w:t>
      </w:r>
      <w:r w:rsidR="00F32802">
        <w:t>responding to developing situations</w:t>
      </w:r>
      <w:r w:rsidR="008030A2">
        <w:t xml:space="preserve"> and emergency response</w:t>
      </w:r>
      <w:r>
        <w:t xml:space="preserve">. The realism and complexity of the exercises should increase as training proceeds. </w:t>
      </w:r>
    </w:p>
    <w:p w14:paraId="3C1A2428" w14:textId="23F7C43F" w:rsidR="008030A2" w:rsidRDefault="003E39A0" w:rsidP="00A151CC">
      <w:pPr>
        <w:pStyle w:val="BodyText"/>
      </w:pPr>
      <w:r>
        <w:t xml:space="preserve">Scenarios which rarely occur may also be integrated in simulator training, </w:t>
      </w:r>
      <w:r w:rsidR="007512FD">
        <w:t>to</w:t>
      </w:r>
      <w:r>
        <w:t xml:space="preserve"> improve readiness for such situations.</w:t>
      </w:r>
      <w:r w:rsidR="00C822B4">
        <w:t xml:space="preserve"> </w:t>
      </w:r>
    </w:p>
    <w:p w14:paraId="4771846E" w14:textId="08A86599" w:rsidR="007838F4" w:rsidRPr="00004E76" w:rsidRDefault="007838F4" w:rsidP="00A151CC">
      <w:pPr>
        <w:pStyle w:val="BodyText"/>
        <w:rPr>
          <w:i/>
        </w:rPr>
      </w:pPr>
      <w:r w:rsidRPr="00004E76">
        <w:rPr>
          <w:i/>
        </w:rPr>
        <w:t>IALA Guideline</w:t>
      </w:r>
      <w:r w:rsidRPr="007838F4">
        <w:rPr>
          <w:i/>
        </w:rPr>
        <w:t xml:space="preserve"> G1027 Simulation in VTS Training </w:t>
      </w:r>
      <w:r w:rsidRPr="007838F4">
        <w:rPr>
          <w:iCs/>
        </w:rPr>
        <w:fldChar w:fldCharType="begin"/>
      </w:r>
      <w:r w:rsidRPr="007838F4">
        <w:rPr>
          <w:iCs/>
        </w:rPr>
        <w:instrText xml:space="preserve"> REF _Ref79743424 \r \h  \* MERGEFORMAT </w:instrText>
      </w:r>
      <w:r w:rsidRPr="007838F4">
        <w:rPr>
          <w:iCs/>
        </w:rPr>
      </w:r>
      <w:r w:rsidRPr="007838F4">
        <w:rPr>
          <w:iCs/>
        </w:rPr>
        <w:fldChar w:fldCharType="separate"/>
      </w:r>
      <w:r w:rsidRPr="007838F4">
        <w:rPr>
          <w:iCs/>
        </w:rPr>
        <w:t>[13]</w:t>
      </w:r>
      <w:r w:rsidRPr="007838F4">
        <w:rPr>
          <w:iCs/>
        </w:rPr>
        <w:fldChar w:fldCharType="end"/>
      </w:r>
      <w:r w:rsidRPr="00004E76">
        <w:rPr>
          <w:i/>
        </w:rPr>
        <w:t xml:space="preserve"> contains information about the design and implementation of VTS exercises using a simulator.</w:t>
      </w:r>
    </w:p>
    <w:p w14:paraId="52F972D1" w14:textId="15E74AA8" w:rsidR="00776608" w:rsidRDefault="00776608">
      <w:pPr>
        <w:pStyle w:val="Heading1"/>
        <w:spacing w:before="120"/>
      </w:pPr>
      <w:bookmarkStart w:id="209" w:name="_Toc190119648"/>
      <w:r>
        <w:lastRenderedPageBreak/>
        <w:t xml:space="preserve">QUALIFICATIONS </w:t>
      </w:r>
      <w:r w:rsidR="002C09DA">
        <w:t>FOR</w:t>
      </w:r>
      <w:r>
        <w:t xml:space="preserve"> INSTRUCTORS AND ASSESSORS</w:t>
      </w:r>
      <w:bookmarkEnd w:id="209"/>
    </w:p>
    <w:p w14:paraId="46B6982A" w14:textId="1CF029E9" w:rsidR="00776608" w:rsidRDefault="00776608" w:rsidP="000E4E0A">
      <w:pPr>
        <w:pStyle w:val="Heading1separatationline"/>
        <w:keepNext/>
        <w:keepLines/>
      </w:pPr>
    </w:p>
    <w:p w14:paraId="7D15EA46" w14:textId="60F9D52A" w:rsidR="0022166A" w:rsidRDefault="0022166A">
      <w:pPr>
        <w:pStyle w:val="Heading2"/>
      </w:pPr>
      <w:bookmarkStart w:id="210" w:name="_Toc190119649"/>
      <w:r>
        <w:t xml:space="preserve">Instructors and </w:t>
      </w:r>
      <w:r w:rsidR="002C09DA">
        <w:t>a</w:t>
      </w:r>
      <w:r>
        <w:t xml:space="preserve">ssessors at </w:t>
      </w:r>
      <w:r w:rsidR="002C09DA">
        <w:t>a</w:t>
      </w:r>
      <w:r>
        <w:t xml:space="preserve">ccredited </w:t>
      </w:r>
      <w:r w:rsidR="002C09DA">
        <w:t>t</w:t>
      </w:r>
      <w:r>
        <w:t xml:space="preserve">raining </w:t>
      </w:r>
      <w:r w:rsidR="00E145A2">
        <w:t>organization</w:t>
      </w:r>
      <w:r>
        <w:t>s</w:t>
      </w:r>
      <w:bookmarkEnd w:id="210"/>
    </w:p>
    <w:p w14:paraId="5E4742D3" w14:textId="77777777" w:rsidR="0022166A" w:rsidRPr="0022166A" w:rsidRDefault="0022166A" w:rsidP="000E4E0A">
      <w:pPr>
        <w:pStyle w:val="Heading2separationline"/>
        <w:keepNext/>
        <w:keepLines/>
      </w:pPr>
    </w:p>
    <w:p w14:paraId="1B487653" w14:textId="1BF0341F" w:rsidR="005D29D5" w:rsidRDefault="005D3D01" w:rsidP="000E4E0A">
      <w:pPr>
        <w:pStyle w:val="BodyText"/>
        <w:keepNext/>
        <w:keepLines/>
      </w:pPr>
      <w:r>
        <w:t>The relevant a</w:t>
      </w:r>
      <w:r w:rsidR="00EF6594">
        <w:t xml:space="preserve">uthorities should determine the qualifications and experience required for instructors delivering model courses at an accredited training </w:t>
      </w:r>
      <w:r w:rsidR="00E145A2">
        <w:t>organization</w:t>
      </w:r>
      <w:r w:rsidR="00EF6594">
        <w:t>.</w:t>
      </w:r>
      <w:r w:rsidR="00EF6594" w:rsidRPr="00EF6594">
        <w:t xml:space="preserve"> </w:t>
      </w:r>
      <w:r w:rsidR="00EF6594">
        <w:t xml:space="preserve">Authorities should ensure that instructors and assessors </w:t>
      </w:r>
      <w:r w:rsidR="006F19F4">
        <w:t>hold appropriate and recogn</w:t>
      </w:r>
      <w:r w:rsidR="00C822B4">
        <w:t>ize</w:t>
      </w:r>
      <w:r w:rsidR="006F19F4">
        <w:t>d teaching qualifications and that they are</w:t>
      </w:r>
      <w:r w:rsidR="00EF6594">
        <w:t xml:space="preserve"> appropriately qualified and experienced for the training being provided and assess</w:t>
      </w:r>
      <w:r w:rsidR="00CF38D7">
        <w:t>ing</w:t>
      </w:r>
      <w:r w:rsidR="00EF6594">
        <w:t xml:space="preserve"> competence. The requirements for such qualifications and experience should be incorporated within the accredited training </w:t>
      </w:r>
      <w:r w:rsidR="00E145A2">
        <w:t>organization</w:t>
      </w:r>
      <w:r w:rsidR="00EF6594">
        <w:t xml:space="preserve">s quality and/or training management systems. </w:t>
      </w:r>
    </w:p>
    <w:p w14:paraId="4F303BBB" w14:textId="15801077" w:rsidR="0022166A" w:rsidRDefault="0022166A" w:rsidP="0022166A">
      <w:pPr>
        <w:pStyle w:val="Heading2"/>
      </w:pPr>
      <w:bookmarkStart w:id="211" w:name="_Toc190119650"/>
      <w:r>
        <w:t xml:space="preserve">Instructors and </w:t>
      </w:r>
      <w:r w:rsidR="002C09DA">
        <w:t>a</w:t>
      </w:r>
      <w:r>
        <w:t xml:space="preserve">ssessors within VTS </w:t>
      </w:r>
      <w:r w:rsidR="00C219F4">
        <w:t>providers</w:t>
      </w:r>
      <w:bookmarkEnd w:id="211"/>
    </w:p>
    <w:p w14:paraId="566121A6" w14:textId="77777777" w:rsidR="0022166A" w:rsidRPr="0022166A" w:rsidRDefault="0022166A" w:rsidP="00610741">
      <w:pPr>
        <w:pStyle w:val="Heading2separationline"/>
      </w:pPr>
    </w:p>
    <w:p w14:paraId="4B8F7617" w14:textId="47AC2A2C" w:rsidR="00171C68" w:rsidRDefault="005D3D01" w:rsidP="00A151CC">
      <w:pPr>
        <w:pStyle w:val="BodyText"/>
      </w:pPr>
      <w:r>
        <w:t>The relevant a</w:t>
      </w:r>
      <w:r w:rsidR="00AD5050">
        <w:t>uthorities should ensure that instructors and assessors</w:t>
      </w:r>
      <w:r w:rsidR="00EF6594">
        <w:t xml:space="preserve"> delivering </w:t>
      </w:r>
      <w:r w:rsidR="00EF6594" w:rsidRPr="00171C68">
        <w:t xml:space="preserve">VTS centre specific </w:t>
      </w:r>
      <w:r w:rsidR="00CF38D7">
        <w:t>training (</w:t>
      </w:r>
      <w:r w:rsidR="00DA00C9">
        <w:t>e.g.,</w:t>
      </w:r>
      <w:r w:rsidR="00CF38D7">
        <w:t xml:space="preserve"> </w:t>
      </w:r>
      <w:r w:rsidR="00EF6594" w:rsidRPr="00171C68">
        <w:t xml:space="preserve">OJT, </w:t>
      </w:r>
      <w:r>
        <w:t>adaptation</w:t>
      </w:r>
      <w:r w:rsidR="00EF6594" w:rsidRPr="00171C68">
        <w:t xml:space="preserve"> </w:t>
      </w:r>
      <w:r w:rsidR="001A0859">
        <w:t>t</w:t>
      </w:r>
      <w:r w:rsidR="00EF6594" w:rsidRPr="00171C68">
        <w:t xml:space="preserve">raining and </w:t>
      </w:r>
      <w:r>
        <w:t>updating</w:t>
      </w:r>
      <w:r w:rsidR="00EF6594" w:rsidRPr="00171C68">
        <w:t xml:space="preserve"> </w:t>
      </w:r>
      <w:r w:rsidR="001A0859">
        <w:t>t</w:t>
      </w:r>
      <w:r w:rsidR="00EF6594" w:rsidRPr="00171C68">
        <w:t>raining</w:t>
      </w:r>
      <w:r w:rsidR="00CF38D7">
        <w:t>)</w:t>
      </w:r>
      <w:r w:rsidR="00AD5050">
        <w:t xml:space="preserve"> are</w:t>
      </w:r>
      <w:r w:rsidR="00EF6594">
        <w:t xml:space="preserve"> suitabl</w:t>
      </w:r>
      <w:r w:rsidR="001A0859">
        <w:t>y</w:t>
      </w:r>
      <w:r w:rsidR="00EF6594">
        <w:t xml:space="preserve"> experienced and</w:t>
      </w:r>
      <w:r w:rsidR="00AD5050">
        <w:t xml:space="preserve"> appropriately qualified</w:t>
      </w:r>
      <w:r w:rsidR="00EF6594">
        <w:t xml:space="preserve"> in accordance with the IALA </w:t>
      </w:r>
      <w:r w:rsidR="008736E2">
        <w:rPr>
          <w:i/>
          <w:iCs/>
        </w:rPr>
        <w:t>C0103-4 (</w:t>
      </w:r>
      <w:r w:rsidR="00EF6594" w:rsidRPr="00C3149A">
        <w:rPr>
          <w:i/>
          <w:iCs/>
        </w:rPr>
        <w:t>V-103/4</w:t>
      </w:r>
      <w:r w:rsidR="008736E2">
        <w:rPr>
          <w:i/>
          <w:iCs/>
        </w:rPr>
        <w:t>)</w:t>
      </w:r>
      <w:r w:rsidR="00EF6594" w:rsidRPr="00C3149A">
        <w:rPr>
          <w:i/>
          <w:iCs/>
        </w:rPr>
        <w:t xml:space="preserve"> VTS On-the-Job Training Instructor </w:t>
      </w:r>
      <w:r w:rsidR="001A0859" w:rsidRPr="00C3149A">
        <w:rPr>
          <w:i/>
          <w:iCs/>
        </w:rPr>
        <w:t>M</w:t>
      </w:r>
      <w:r w:rsidR="00EF6594" w:rsidRPr="00C3149A">
        <w:rPr>
          <w:i/>
          <w:iCs/>
        </w:rPr>
        <w:t xml:space="preserve">odel </w:t>
      </w:r>
      <w:r w:rsidR="001A0859" w:rsidRPr="00C3149A">
        <w:rPr>
          <w:i/>
          <w:iCs/>
        </w:rPr>
        <w:t>C</w:t>
      </w:r>
      <w:r w:rsidR="00EF6594" w:rsidRPr="00C3149A">
        <w:rPr>
          <w:i/>
          <w:iCs/>
        </w:rPr>
        <w:t>ourse</w:t>
      </w:r>
      <w:r w:rsidR="00CF38D7">
        <w:t xml:space="preserve"> </w:t>
      </w:r>
      <w:r w:rsidR="00B87A4F">
        <w:t>and/</w:t>
      </w:r>
      <w:r w:rsidR="00CF38D7" w:rsidRPr="00917F99">
        <w:t xml:space="preserve">or an equivalent </w:t>
      </w:r>
      <w:r w:rsidR="00CF38D7">
        <w:t xml:space="preserve">national </w:t>
      </w:r>
      <w:r w:rsidR="00CF38D7" w:rsidRPr="00917F99">
        <w:t>qualification</w:t>
      </w:r>
      <w:r w:rsidR="00CF38D7">
        <w:t>.</w:t>
      </w:r>
      <w:r w:rsidR="00CF38D7" w:rsidRPr="00917F99">
        <w:t xml:space="preserve"> </w:t>
      </w:r>
    </w:p>
    <w:p w14:paraId="13DA45CD" w14:textId="1347A494" w:rsidR="007838F4" w:rsidRPr="00004E76" w:rsidRDefault="007838F4" w:rsidP="007838F4">
      <w:pPr>
        <w:pStyle w:val="BodyText"/>
        <w:rPr>
          <w:i/>
          <w:iCs/>
        </w:rPr>
      </w:pPr>
      <w:r w:rsidRPr="00004E76">
        <w:rPr>
          <w:i/>
          <w:iCs/>
        </w:rPr>
        <w:t xml:space="preserve">IALA Guideline G1103 Train the Trainer </w:t>
      </w:r>
      <w:r w:rsidRPr="00004E76">
        <w:fldChar w:fldCharType="begin"/>
      </w:r>
      <w:r w:rsidRPr="00004E76">
        <w:instrText xml:space="preserve"> REF _Ref79743527 \r \h </w:instrText>
      </w:r>
      <w:r>
        <w:instrText xml:space="preserve"> \* MERGEFORMAT </w:instrText>
      </w:r>
      <w:r w:rsidRPr="00004E76">
        <w:fldChar w:fldCharType="separate"/>
      </w:r>
      <w:r w:rsidRPr="00004E76">
        <w:t>[14]</w:t>
      </w:r>
      <w:r w:rsidRPr="00004E76">
        <w:fldChar w:fldCharType="end"/>
      </w:r>
      <w:r>
        <w:rPr>
          <w:i/>
          <w:iCs/>
        </w:rPr>
        <w:t xml:space="preserve"> </w:t>
      </w:r>
      <w:r w:rsidRPr="00004E76">
        <w:rPr>
          <w:i/>
          <w:iCs/>
        </w:rPr>
        <w:t xml:space="preserve">assists instructors with the preparation of and development of training courses and is aimed at courses delivered at an accredited training organization. </w:t>
      </w:r>
    </w:p>
    <w:p w14:paraId="743D4F6E" w14:textId="37B47442" w:rsidR="007838F4" w:rsidRPr="00004E76" w:rsidRDefault="007838F4" w:rsidP="007838F4">
      <w:pPr>
        <w:pStyle w:val="BodyText"/>
        <w:rPr>
          <w:i/>
          <w:iCs/>
        </w:rPr>
      </w:pPr>
      <w:r w:rsidRPr="00004E76">
        <w:rPr>
          <w:i/>
          <w:iCs/>
        </w:rPr>
        <w:t>IALA V103/4 On-the-Job Training Instructor model course provides a structure to ensure instructors have the knowledge, skill and proficiency to deliver VTS centre specific OJT, adaptation training and updating training.</w:t>
      </w:r>
    </w:p>
    <w:p w14:paraId="65F84DBC" w14:textId="1BCB6CA4" w:rsidR="00776608" w:rsidRDefault="00776608" w:rsidP="00382638">
      <w:pPr>
        <w:pStyle w:val="Heading2"/>
      </w:pPr>
      <w:bookmarkStart w:id="212" w:name="_Toc49173804"/>
      <w:bookmarkStart w:id="213" w:name="_Toc49174241"/>
      <w:bookmarkStart w:id="214" w:name="_Toc80017950"/>
      <w:bookmarkStart w:id="215" w:name="_Toc190119651"/>
      <w:bookmarkEnd w:id="212"/>
      <w:bookmarkEnd w:id="213"/>
      <w:bookmarkEnd w:id="214"/>
      <w:r>
        <w:t>I</w:t>
      </w:r>
      <w:r w:rsidR="00B01C14">
        <w:t>nstructors</w:t>
      </w:r>
      <w:bookmarkEnd w:id="215"/>
    </w:p>
    <w:p w14:paraId="0A49FEB5" w14:textId="77777777" w:rsidR="00776608" w:rsidRPr="00776608" w:rsidRDefault="00776608" w:rsidP="00776608">
      <w:pPr>
        <w:pStyle w:val="Heading2separationline"/>
      </w:pPr>
    </w:p>
    <w:p w14:paraId="66D54EEA" w14:textId="77777777" w:rsidR="00776608" w:rsidRDefault="00776608" w:rsidP="00A151CC">
      <w:pPr>
        <w:pStyle w:val="BodyText"/>
      </w:pPr>
      <w:r>
        <w:t>Any person conducting VTS training should:</w:t>
      </w:r>
    </w:p>
    <w:p w14:paraId="20415B87" w14:textId="58ED4B04" w:rsidR="00776608" w:rsidRDefault="00776608" w:rsidP="00776608">
      <w:pPr>
        <w:pStyle w:val="Bullet1"/>
      </w:pPr>
      <w:r>
        <w:t xml:space="preserve">have a detailed understanding of the training programme and objectives of </w:t>
      </w:r>
      <w:r w:rsidR="00CF38D7">
        <w:t xml:space="preserve">the </w:t>
      </w:r>
      <w:r>
        <w:t>training being conducted</w:t>
      </w:r>
      <w:r w:rsidR="00593CC1">
        <w:t>;</w:t>
      </w:r>
    </w:p>
    <w:p w14:paraId="0660FF78" w14:textId="0FA5E496" w:rsidR="00776608" w:rsidRDefault="00776608" w:rsidP="00776608">
      <w:pPr>
        <w:pStyle w:val="Bullet1"/>
      </w:pPr>
      <w:r>
        <w:t>be qualified in the task for which training is being conducted</w:t>
      </w:r>
      <w:r w:rsidR="00593CC1">
        <w:t>;</w:t>
      </w:r>
      <w:r w:rsidR="00CF38D7">
        <w:t xml:space="preserve"> and </w:t>
      </w:r>
    </w:p>
    <w:p w14:paraId="13EEBD39" w14:textId="77777777" w:rsidR="00CF38D7" w:rsidRDefault="00CF38D7" w:rsidP="00CF38D7">
      <w:pPr>
        <w:pStyle w:val="Bullet1"/>
      </w:pPr>
      <w:r>
        <w:t>have practical instructional experience.</w:t>
      </w:r>
    </w:p>
    <w:p w14:paraId="65888C74" w14:textId="3F954E06" w:rsidR="00776608" w:rsidRDefault="00B66C1E" w:rsidP="00776608">
      <w:pPr>
        <w:pStyle w:val="Bullet1"/>
      </w:pPr>
      <w:r>
        <w:t>I</w:t>
      </w:r>
      <w:r w:rsidR="00776608">
        <w:t>f conducting training with the use of a simulator:</w:t>
      </w:r>
      <w:bookmarkStart w:id="216" w:name="_Toc49173806"/>
      <w:bookmarkStart w:id="217" w:name="_Toc49174243"/>
      <w:bookmarkEnd w:id="216"/>
      <w:bookmarkEnd w:id="217"/>
    </w:p>
    <w:p w14:paraId="42813C78" w14:textId="74754801" w:rsidR="00776608" w:rsidRDefault="00776608" w:rsidP="00776608">
      <w:pPr>
        <w:pStyle w:val="Bullet2"/>
      </w:pPr>
      <w:r>
        <w:t>have received guidance in instructional techniques involving the use of simulators</w:t>
      </w:r>
      <w:r w:rsidR="00B66C1E">
        <w:t>;</w:t>
      </w:r>
      <w:r>
        <w:t xml:space="preserve"> and</w:t>
      </w:r>
      <w:bookmarkStart w:id="218" w:name="_Toc49173807"/>
      <w:bookmarkStart w:id="219" w:name="_Toc49174244"/>
      <w:bookmarkEnd w:id="218"/>
      <w:bookmarkEnd w:id="219"/>
    </w:p>
    <w:p w14:paraId="06AC9D49" w14:textId="1C9CB042" w:rsidR="005F68D4" w:rsidRPr="00632C86" w:rsidRDefault="00776608" w:rsidP="00C3149A">
      <w:pPr>
        <w:pStyle w:val="Bullet2"/>
        <w:spacing w:after="200" w:line="276" w:lineRule="auto"/>
      </w:pPr>
      <w:r>
        <w:t>have gained practical and operational experience on the simulator being used.</w:t>
      </w:r>
      <w:bookmarkStart w:id="220" w:name="_Toc49173808"/>
      <w:bookmarkStart w:id="221" w:name="_Toc49174245"/>
      <w:bookmarkEnd w:id="220"/>
      <w:bookmarkEnd w:id="221"/>
    </w:p>
    <w:p w14:paraId="6F1D20B3" w14:textId="20ACFF60" w:rsidR="00776608" w:rsidRDefault="00776608" w:rsidP="00382638">
      <w:pPr>
        <w:pStyle w:val="Heading2"/>
      </w:pPr>
      <w:bookmarkStart w:id="222" w:name="_Toc190119652"/>
      <w:r>
        <w:t>A</w:t>
      </w:r>
      <w:r w:rsidR="00B01C14">
        <w:t>ssessors</w:t>
      </w:r>
      <w:bookmarkEnd w:id="222"/>
    </w:p>
    <w:p w14:paraId="1DCFD98C" w14:textId="77777777" w:rsidR="00776608" w:rsidRPr="00776608" w:rsidRDefault="00776608" w:rsidP="00776608">
      <w:pPr>
        <w:pStyle w:val="Heading2separationline"/>
      </w:pPr>
    </w:p>
    <w:p w14:paraId="4B7C5E40" w14:textId="1F69F0AF" w:rsidR="00776608" w:rsidRDefault="00776608" w:rsidP="00A151CC">
      <w:pPr>
        <w:pStyle w:val="BodyText"/>
      </w:pPr>
      <w:r>
        <w:t xml:space="preserve">Any person </w:t>
      </w:r>
      <w:r w:rsidR="00CF38D7">
        <w:t>assessing the</w:t>
      </w:r>
      <w:r>
        <w:t xml:space="preserve"> competence of VTS personnel during training should:</w:t>
      </w:r>
    </w:p>
    <w:p w14:paraId="7D389463" w14:textId="2E790E9A" w:rsidR="00776608" w:rsidRDefault="00776608" w:rsidP="00776608">
      <w:pPr>
        <w:pStyle w:val="Bullet1"/>
      </w:pPr>
      <w:r>
        <w:t>have a</w:t>
      </w:r>
      <w:r w:rsidR="004F3197">
        <w:t xml:space="preserve"> good</w:t>
      </w:r>
      <w:r>
        <w:t xml:space="preserve"> level of knowledge and understanding of the competence to be assessed</w:t>
      </w:r>
      <w:r w:rsidR="00BB4EB8">
        <w:t>;</w:t>
      </w:r>
    </w:p>
    <w:p w14:paraId="7EA1A3AE" w14:textId="6F0A6935" w:rsidR="00776608" w:rsidRDefault="00776608" w:rsidP="00776608">
      <w:pPr>
        <w:pStyle w:val="Bullet1"/>
      </w:pPr>
      <w:r>
        <w:t>be qualified in the task for which the assessment is being made</w:t>
      </w:r>
      <w:r w:rsidR="00BB4EB8">
        <w:t>;</w:t>
      </w:r>
      <w:r w:rsidR="001A0859">
        <w:t xml:space="preserve"> and</w:t>
      </w:r>
    </w:p>
    <w:p w14:paraId="1A114505" w14:textId="59063A1F" w:rsidR="002B3B26" w:rsidRDefault="00776608" w:rsidP="00776608">
      <w:pPr>
        <w:pStyle w:val="Bullet1"/>
      </w:pPr>
      <w:r>
        <w:t>have received guidance in assessment methods and practices</w:t>
      </w:r>
      <w:r w:rsidR="002B3B26">
        <w:t>.</w:t>
      </w:r>
    </w:p>
    <w:p w14:paraId="16A11B0E" w14:textId="7BCBE58E" w:rsidR="007F7CBA" w:rsidRPr="00F55AD7" w:rsidRDefault="00944281">
      <w:pPr>
        <w:pStyle w:val="Heading1"/>
      </w:pPr>
      <w:bookmarkStart w:id="223" w:name="_Toc49173810"/>
      <w:bookmarkStart w:id="224" w:name="_Toc49174247"/>
      <w:bookmarkStart w:id="225" w:name="_Toc190119653"/>
      <w:bookmarkEnd w:id="223"/>
      <w:bookmarkEnd w:id="224"/>
      <w:r>
        <w:lastRenderedPageBreak/>
        <w:t>QUALIFICATION AND CERTIFICATION</w:t>
      </w:r>
      <w:bookmarkEnd w:id="225"/>
    </w:p>
    <w:p w14:paraId="3D97A155" w14:textId="77777777" w:rsidR="007F7CBA" w:rsidRPr="00F55AD7" w:rsidRDefault="007F7CBA" w:rsidP="00C3149A">
      <w:pPr>
        <w:pStyle w:val="Heading1separatationline"/>
        <w:keepNext/>
        <w:keepLines/>
      </w:pPr>
    </w:p>
    <w:p w14:paraId="7D150B06" w14:textId="3DC718DF" w:rsidR="007F7CBA" w:rsidRPr="00E61C41" w:rsidRDefault="00944281">
      <w:pPr>
        <w:pStyle w:val="Heading2"/>
      </w:pPr>
      <w:bookmarkStart w:id="226" w:name="_Toc190119654"/>
      <w:r w:rsidRPr="00E61C41">
        <w:t>Q</w:t>
      </w:r>
      <w:r w:rsidR="00B01C14">
        <w:t>ualification</w:t>
      </w:r>
      <w:bookmarkEnd w:id="226"/>
    </w:p>
    <w:p w14:paraId="2B54DA85" w14:textId="77777777" w:rsidR="007F7CBA" w:rsidRPr="00AD5050" w:rsidRDefault="007F7CBA" w:rsidP="007F7CBA">
      <w:pPr>
        <w:pStyle w:val="Heading2separationline"/>
        <w:rPr>
          <w:highlight w:val="yellow"/>
        </w:rPr>
      </w:pPr>
    </w:p>
    <w:p w14:paraId="18D90B5D" w14:textId="4E714AAC" w:rsidR="00413306" w:rsidRPr="00E61C41" w:rsidRDefault="00413306" w:rsidP="00A151CC">
      <w:pPr>
        <w:pStyle w:val="BodyText"/>
      </w:pPr>
      <w:r w:rsidRPr="00E61C41">
        <w:t>Qualification is the education, knowledge,</w:t>
      </w:r>
      <w:r w:rsidR="005E39D5">
        <w:t xml:space="preserve"> understanding, proficiency,</w:t>
      </w:r>
      <w:r w:rsidRPr="00E61C41">
        <w:t xml:space="preserve"> skill, experience or any other attribute which </w:t>
      </w:r>
      <w:r w:rsidR="005A428A">
        <w:t xml:space="preserve">competent authority </w:t>
      </w:r>
      <w:r w:rsidRPr="00E61C41">
        <w:t>has</w:t>
      </w:r>
      <w:r w:rsidR="004945F4">
        <w:t xml:space="preserve"> </w:t>
      </w:r>
      <w:r w:rsidRPr="00E61C41">
        <w:t xml:space="preserve">determined </w:t>
      </w:r>
      <w:r w:rsidR="004945F4">
        <w:t xml:space="preserve">as </w:t>
      </w:r>
      <w:r w:rsidRPr="00E61C41">
        <w:t>desirable for performing the duties of the position.</w:t>
      </w:r>
      <w:r w:rsidR="00E61C41">
        <w:t xml:space="preserve"> </w:t>
      </w:r>
      <w:r w:rsidRPr="00E61C41">
        <w:t xml:space="preserve">VTS qualifications should be based on the principle that satisfactory results are obtained </w:t>
      </w:r>
      <w:r w:rsidR="00CA7574">
        <w:t xml:space="preserve">on completion of </w:t>
      </w:r>
      <w:r w:rsidRPr="00E61C41">
        <w:t xml:space="preserve">the IALA VTS </w:t>
      </w:r>
      <w:r w:rsidR="005E39D5">
        <w:t>m</w:t>
      </w:r>
      <w:r w:rsidRPr="00E61C41">
        <w:t xml:space="preserve">odel </w:t>
      </w:r>
      <w:r w:rsidR="005E39D5">
        <w:t>c</w:t>
      </w:r>
      <w:r w:rsidRPr="00E61C41">
        <w:t>ourses.</w:t>
      </w:r>
    </w:p>
    <w:p w14:paraId="6924C6D6" w14:textId="600088A3" w:rsidR="00CA7574" w:rsidRDefault="00CA7574" w:rsidP="00A151CC">
      <w:pPr>
        <w:pStyle w:val="BodyText"/>
      </w:pPr>
      <w:r>
        <w:t xml:space="preserve">VTS personnel should only be considered competent when appropriately trained and qualified for their VTS duties. </w:t>
      </w:r>
      <w:r w:rsidR="007C0E02">
        <w:t>This includes:</w:t>
      </w:r>
    </w:p>
    <w:p w14:paraId="42ECEB57" w14:textId="36CD4FCB" w:rsidR="00CA7574" w:rsidRDefault="00CA7574" w:rsidP="00CA7574">
      <w:pPr>
        <w:pStyle w:val="Bullet1"/>
      </w:pPr>
      <w:r>
        <w:t xml:space="preserve">satisfactorily completing generic VTS </w:t>
      </w:r>
      <w:r w:rsidR="005E39D5">
        <w:t xml:space="preserve">training </w:t>
      </w:r>
      <w:r w:rsidR="00F15515">
        <w:t xml:space="preserve">approved by </w:t>
      </w:r>
      <w:r w:rsidR="003F6A46">
        <w:t xml:space="preserve">the </w:t>
      </w:r>
      <w:r w:rsidR="00E17393">
        <w:t>c</w:t>
      </w:r>
      <w:r w:rsidR="00F15515">
        <w:t xml:space="preserve">ompetent </w:t>
      </w:r>
      <w:r w:rsidR="00E17393">
        <w:t>a</w:t>
      </w:r>
      <w:r w:rsidR="00F15515">
        <w:t>uthority</w:t>
      </w:r>
      <w:r w:rsidR="00594F8F">
        <w:t>;</w:t>
      </w:r>
      <w:r>
        <w:t xml:space="preserve"> </w:t>
      </w:r>
    </w:p>
    <w:p w14:paraId="160D3C27" w14:textId="19D38EDE" w:rsidR="00CA7574" w:rsidRDefault="00CA7574" w:rsidP="00CA7574">
      <w:pPr>
        <w:pStyle w:val="Bullet1"/>
      </w:pPr>
      <w:r>
        <w:t xml:space="preserve">satisfactorily completing </w:t>
      </w:r>
      <w:r w:rsidR="00E17393">
        <w:t>o</w:t>
      </w:r>
      <w:r>
        <w:t>n-the-</w:t>
      </w:r>
      <w:r w:rsidR="00E17393">
        <w:t>j</w:t>
      </w:r>
      <w:r>
        <w:t>ob training at the VTS where the person is employed</w:t>
      </w:r>
      <w:r w:rsidR="00594F8F">
        <w:t>;</w:t>
      </w:r>
    </w:p>
    <w:p w14:paraId="14C96BF4" w14:textId="1BAE2B25" w:rsidR="00CA7574" w:rsidRDefault="00CA7574" w:rsidP="00CA7574">
      <w:pPr>
        <w:pStyle w:val="Bullet1"/>
      </w:pPr>
      <w:r>
        <w:t xml:space="preserve">undergoing </w:t>
      </w:r>
      <w:r w:rsidR="003F6A46">
        <w:t xml:space="preserve">performance </w:t>
      </w:r>
      <w:r w:rsidR="008E799B">
        <w:t>assessment</w:t>
      </w:r>
      <w:r>
        <w:t xml:space="preserve"> and revalidation training to ensure competence is maintained; and</w:t>
      </w:r>
    </w:p>
    <w:p w14:paraId="0E3F2392" w14:textId="440C088D" w:rsidR="00CA7574" w:rsidRPr="00E61C41" w:rsidRDefault="00CA7574" w:rsidP="00CA7574">
      <w:pPr>
        <w:pStyle w:val="Bullet1"/>
      </w:pPr>
      <w:r>
        <w:t>being in possession of appropriate certification.</w:t>
      </w:r>
    </w:p>
    <w:p w14:paraId="0E669C4A" w14:textId="1199E60E" w:rsidR="00944281" w:rsidRPr="00E61C41" w:rsidRDefault="007578CB" w:rsidP="00382638">
      <w:pPr>
        <w:pStyle w:val="Heading2"/>
      </w:pPr>
      <w:bookmarkStart w:id="227" w:name="_Toc190119655"/>
      <w:r>
        <w:t>Certi</w:t>
      </w:r>
      <w:r w:rsidR="005A428A">
        <w:t>fic</w:t>
      </w:r>
      <w:r>
        <w:t>ate</w:t>
      </w:r>
      <w:r w:rsidR="005A428A">
        <w:t xml:space="preserve"> /</w:t>
      </w:r>
      <w:r>
        <w:t xml:space="preserve"> </w:t>
      </w:r>
      <w:r w:rsidR="00944281" w:rsidRPr="00E61C41">
        <w:t>C</w:t>
      </w:r>
      <w:r w:rsidR="00B01C14">
        <w:t>ertification</w:t>
      </w:r>
      <w:bookmarkEnd w:id="227"/>
    </w:p>
    <w:p w14:paraId="262A7D47" w14:textId="2717C7A7" w:rsidR="00944281" w:rsidRPr="00E61C41" w:rsidRDefault="00944281" w:rsidP="00944281">
      <w:pPr>
        <w:pStyle w:val="Heading2separationline"/>
      </w:pPr>
    </w:p>
    <w:p w14:paraId="56530B49" w14:textId="2B814E5A" w:rsidR="002047D4" w:rsidRPr="00E61C41" w:rsidRDefault="007578CB" w:rsidP="00A151CC">
      <w:pPr>
        <w:pStyle w:val="BodyText"/>
      </w:pPr>
      <w:r>
        <w:t xml:space="preserve">A certificate </w:t>
      </w:r>
      <w:r w:rsidR="00E61C41">
        <w:t xml:space="preserve">is </w:t>
      </w:r>
      <w:r w:rsidR="003C5F23">
        <w:t xml:space="preserve">a </w:t>
      </w:r>
      <w:r w:rsidR="0003230C">
        <w:t>document</w:t>
      </w:r>
      <w:r w:rsidR="00E61C41">
        <w:t xml:space="preserve"> that</w:t>
      </w:r>
      <w:r w:rsidR="005E39D5">
        <w:t xml:space="preserve"> confirms</w:t>
      </w:r>
      <w:r w:rsidR="00E61C41">
        <w:t xml:space="preserve"> that a </w:t>
      </w:r>
      <w:r w:rsidR="00F15515">
        <w:t>student</w:t>
      </w:r>
      <w:r w:rsidR="00E61C41">
        <w:t xml:space="preserve"> </w:t>
      </w:r>
      <w:r w:rsidR="005E39D5">
        <w:t>has met the requirements for the award of a specific qualification</w:t>
      </w:r>
      <w:r w:rsidR="00E61C41">
        <w:t>.</w:t>
      </w:r>
      <w:r w:rsidR="00C822B4">
        <w:t xml:space="preserve"> </w:t>
      </w:r>
      <w:r w:rsidR="005A428A">
        <w:t xml:space="preserve">The certificate is evidence that VTS personnel are considered competent for their VTS duties (certification).  </w:t>
      </w:r>
    </w:p>
    <w:p w14:paraId="5B19D9F1" w14:textId="48F0EFA2" w:rsidR="001D60E1" w:rsidRDefault="001D60E1" w:rsidP="00382638">
      <w:pPr>
        <w:pStyle w:val="Heading2"/>
      </w:pPr>
      <w:bookmarkStart w:id="228" w:name="_Toc190119656"/>
      <w:r w:rsidRPr="00E61C41">
        <w:t xml:space="preserve">VTS </w:t>
      </w:r>
      <w:r w:rsidR="002C09DA">
        <w:t>m</w:t>
      </w:r>
      <w:r w:rsidR="00B01C14">
        <w:t>odel</w:t>
      </w:r>
      <w:r w:rsidR="00E74E25">
        <w:t xml:space="preserve"> </w:t>
      </w:r>
      <w:r w:rsidR="002C09DA">
        <w:t>c</w:t>
      </w:r>
      <w:r w:rsidR="00B01C14">
        <w:t xml:space="preserve">ourse </w:t>
      </w:r>
      <w:r w:rsidR="002C09DA">
        <w:t>c</w:t>
      </w:r>
      <w:r w:rsidR="00B01C14">
        <w:t>ertificate</w:t>
      </w:r>
      <w:bookmarkEnd w:id="228"/>
    </w:p>
    <w:p w14:paraId="231C9AB2" w14:textId="77777777" w:rsidR="00E61C41" w:rsidRPr="00E61C41" w:rsidRDefault="00E61C41" w:rsidP="00E61C41">
      <w:pPr>
        <w:pStyle w:val="Heading2separationline"/>
      </w:pPr>
    </w:p>
    <w:p w14:paraId="09CAE066" w14:textId="30F1AF7B" w:rsidR="001D60E1" w:rsidRPr="00E61C41" w:rsidRDefault="001D60E1" w:rsidP="00A151CC">
      <w:pPr>
        <w:pStyle w:val="BodyText"/>
      </w:pPr>
      <w:r w:rsidRPr="00E61C41">
        <w:t xml:space="preserve">A </w:t>
      </w:r>
      <w:r w:rsidR="00E74E25">
        <w:t>VTS model c</w:t>
      </w:r>
      <w:r w:rsidRPr="00E61C41">
        <w:t xml:space="preserve">ourse </w:t>
      </w:r>
      <w:r w:rsidR="00E74E25">
        <w:t>c</w:t>
      </w:r>
      <w:r w:rsidRPr="00E61C41">
        <w:t xml:space="preserve">ertificate </w:t>
      </w:r>
      <w:r w:rsidR="009B56CB">
        <w:t xml:space="preserve">is a document awarded by the </w:t>
      </w:r>
      <w:r w:rsidR="00BA01A6">
        <w:t>accredited</w:t>
      </w:r>
      <w:r w:rsidR="009B56CB">
        <w:t xml:space="preserve"> training </w:t>
      </w:r>
      <w:r w:rsidR="00E145A2">
        <w:t>organization</w:t>
      </w:r>
      <w:r w:rsidR="009B56CB">
        <w:t xml:space="preserve">, to </w:t>
      </w:r>
      <w:r w:rsidR="005E39D5">
        <w:t>confirm</w:t>
      </w:r>
      <w:r w:rsidR="009B56CB">
        <w:t xml:space="preserve"> that a </w:t>
      </w:r>
      <w:r w:rsidR="00F15515">
        <w:t>student</w:t>
      </w:r>
      <w:r w:rsidR="005E39D5">
        <w:t xml:space="preserve"> </w:t>
      </w:r>
      <w:r w:rsidR="009B56CB">
        <w:t>has</w:t>
      </w:r>
      <w:r w:rsidR="00E61C41">
        <w:t xml:space="preserve"> </w:t>
      </w:r>
      <w:r w:rsidR="00826986">
        <w:t xml:space="preserve">successfully </w:t>
      </w:r>
      <w:r w:rsidR="00E61C41">
        <w:t>complet</w:t>
      </w:r>
      <w:r w:rsidR="00BA01A6">
        <w:t>ed</w:t>
      </w:r>
      <w:r w:rsidR="00E61C41">
        <w:t xml:space="preserve"> </w:t>
      </w:r>
      <w:r w:rsidR="00826986">
        <w:t>a</w:t>
      </w:r>
      <w:r w:rsidR="00E61C41">
        <w:t xml:space="preserve"> VTS training </w:t>
      </w:r>
      <w:r w:rsidR="005E39D5">
        <w:t>c</w:t>
      </w:r>
      <w:r w:rsidR="00E61C41">
        <w:t>ourse</w:t>
      </w:r>
      <w:r w:rsidR="002047D4" w:rsidRPr="00E61C41">
        <w:t>.</w:t>
      </w:r>
      <w:r w:rsidR="00E61C41">
        <w:t xml:space="preserve"> </w:t>
      </w:r>
      <w:r w:rsidRPr="00E61C41">
        <w:t>The course certificate should include:</w:t>
      </w:r>
    </w:p>
    <w:p w14:paraId="470F6778" w14:textId="42F85A60" w:rsidR="001D60E1" w:rsidRPr="00E61C41" w:rsidRDefault="001D60E1" w:rsidP="00E61C41">
      <w:pPr>
        <w:pStyle w:val="Bullet1"/>
      </w:pPr>
      <w:r w:rsidRPr="00E61C41">
        <w:t xml:space="preserve">the </w:t>
      </w:r>
      <w:r w:rsidR="00E9688E">
        <w:t xml:space="preserve">name of the </w:t>
      </w:r>
      <w:r w:rsidR="00F15515">
        <w:t>student</w:t>
      </w:r>
      <w:r w:rsidR="00E74E25">
        <w:t>;</w:t>
      </w:r>
    </w:p>
    <w:p w14:paraId="35014C33" w14:textId="56537CC9" w:rsidR="001D60E1" w:rsidRPr="00E61C41" w:rsidRDefault="001D60E1" w:rsidP="00E61C41">
      <w:pPr>
        <w:pStyle w:val="Bullet1"/>
      </w:pPr>
      <w:r w:rsidRPr="00E61C41">
        <w:t>the country in which it was awarded</w:t>
      </w:r>
      <w:r w:rsidR="00E74E25">
        <w:t>;</w:t>
      </w:r>
    </w:p>
    <w:p w14:paraId="0DD4FFB2" w14:textId="21D35687" w:rsidR="001D60E1" w:rsidRPr="00E61C41" w:rsidRDefault="00E74E25" w:rsidP="00E61C41">
      <w:pPr>
        <w:pStyle w:val="Bullet1"/>
      </w:pPr>
      <w:r>
        <w:t>author</w:t>
      </w:r>
      <w:r w:rsidR="00C822B4">
        <w:t>ize</w:t>
      </w:r>
      <w:r>
        <w:t xml:space="preserve">d </w:t>
      </w:r>
      <w:r w:rsidR="001D60E1" w:rsidRPr="00E61C41">
        <w:t xml:space="preserve">signature of the </w:t>
      </w:r>
      <w:r>
        <w:t>accredited</w:t>
      </w:r>
      <w:r w:rsidR="001D60E1" w:rsidRPr="00E61C41">
        <w:t xml:space="preserve"> training </w:t>
      </w:r>
      <w:r w:rsidR="00E145A2">
        <w:t>organization</w:t>
      </w:r>
      <w:r>
        <w:t>;</w:t>
      </w:r>
    </w:p>
    <w:p w14:paraId="3F6207DC" w14:textId="12BE6C66" w:rsidR="001D60E1" w:rsidRPr="00E61C41" w:rsidRDefault="00E61C41" w:rsidP="00E61C41">
      <w:pPr>
        <w:pStyle w:val="Bullet1"/>
      </w:pPr>
      <w:r>
        <w:t>t</w:t>
      </w:r>
      <w:r w:rsidR="001D60E1" w:rsidRPr="00E61C41">
        <w:t>he</w:t>
      </w:r>
      <w:r w:rsidR="00E74E25">
        <w:t xml:space="preserve"> name</w:t>
      </w:r>
      <w:r w:rsidR="005C0087">
        <w:t xml:space="preserve"> of the</w:t>
      </w:r>
      <w:r w:rsidR="001D60E1" w:rsidRPr="00E61C41">
        <w:t xml:space="preserve"> relevant </w:t>
      </w:r>
      <w:r w:rsidR="00E74E25">
        <w:t xml:space="preserve">model </w:t>
      </w:r>
      <w:r w:rsidR="001D60E1" w:rsidRPr="00E61C41">
        <w:t>course</w:t>
      </w:r>
      <w:r w:rsidR="00E74E25">
        <w:t>;</w:t>
      </w:r>
    </w:p>
    <w:p w14:paraId="2ED4659B" w14:textId="7BE18BA1" w:rsidR="001D60E1" w:rsidRPr="00E61C41" w:rsidRDefault="001D60E1" w:rsidP="00E61C41">
      <w:pPr>
        <w:pStyle w:val="Bullet1"/>
      </w:pPr>
      <w:r w:rsidRPr="00E61C41">
        <w:t>unique identification information</w:t>
      </w:r>
      <w:r w:rsidR="00E74E25">
        <w:t>;</w:t>
      </w:r>
    </w:p>
    <w:p w14:paraId="254AA741" w14:textId="49E3BBBC" w:rsidR="001D60E1" w:rsidRPr="00E61C41" w:rsidRDefault="001D60E1" w:rsidP="00E61C41">
      <w:pPr>
        <w:pStyle w:val="Bullet1"/>
      </w:pPr>
      <w:r w:rsidRPr="00E61C41">
        <w:t>the date of award</w:t>
      </w:r>
      <w:r w:rsidR="00E74E25">
        <w:t>;</w:t>
      </w:r>
      <w:r w:rsidR="00BB4EB8">
        <w:t xml:space="preserve"> and</w:t>
      </w:r>
    </w:p>
    <w:p w14:paraId="3970A753" w14:textId="2F4F4368" w:rsidR="00944281" w:rsidRPr="00E61C41" w:rsidRDefault="001D60E1" w:rsidP="00E61C41">
      <w:pPr>
        <w:pStyle w:val="Bullet1"/>
      </w:pPr>
      <w:r w:rsidRPr="00E61C41">
        <w:t>the unique course certificate</w:t>
      </w:r>
      <w:r w:rsidR="00F15515">
        <w:t xml:space="preserve"> number</w:t>
      </w:r>
      <w:r w:rsidR="00E74E25">
        <w:t>.</w:t>
      </w:r>
    </w:p>
    <w:p w14:paraId="2054291C" w14:textId="43AB3789" w:rsidR="00A30823" w:rsidRDefault="00A30823" w:rsidP="00A151CC">
      <w:pPr>
        <w:pStyle w:val="BodyText"/>
      </w:pPr>
      <w:r>
        <w:t>VTS model course certificates should be in the official language or languages of the awarding country.</w:t>
      </w:r>
      <w:r w:rsidR="00C822B4">
        <w:t xml:space="preserve"> </w:t>
      </w:r>
      <w:r>
        <w:t xml:space="preserve">If the language is not English, then a translation should be available. </w:t>
      </w:r>
    </w:p>
    <w:p w14:paraId="7AEF5967" w14:textId="23642B80" w:rsidR="00EA51F8" w:rsidRPr="00FF400B" w:rsidRDefault="008D49B1" w:rsidP="00A151CC">
      <w:pPr>
        <w:pStyle w:val="BodyText"/>
      </w:pPr>
      <w:r>
        <w:t xml:space="preserve">The use of the IALA logo on a VTS model course certificate recognises that </w:t>
      </w:r>
      <w:commentRangeStart w:id="229"/>
      <w:r>
        <w:t xml:space="preserve">the </w:t>
      </w:r>
      <w:r w:rsidR="00EA51F8">
        <w:t>c</w:t>
      </w:r>
      <w:r>
        <w:t xml:space="preserve">ompetent </w:t>
      </w:r>
      <w:r w:rsidR="00EA51F8">
        <w:t>a</w:t>
      </w:r>
      <w:r>
        <w:t xml:space="preserve">uthority </w:t>
      </w:r>
      <w:r w:rsidR="00E74E25">
        <w:t xml:space="preserve">is a </w:t>
      </w:r>
      <w:r w:rsidR="00EA51F8">
        <w:t>m</w:t>
      </w:r>
      <w:r w:rsidR="00E74E25">
        <w:t xml:space="preserve">ember </w:t>
      </w:r>
      <w:commentRangeEnd w:id="229"/>
      <w:r w:rsidR="00C61132">
        <w:rPr>
          <w:rStyle w:val="CommentReference"/>
        </w:rPr>
        <w:commentReference w:id="229"/>
      </w:r>
      <w:r w:rsidR="00E74E25">
        <w:t xml:space="preserve">of IALA and </w:t>
      </w:r>
      <w:r>
        <w:t xml:space="preserve">has </w:t>
      </w:r>
      <w:r w:rsidR="00FE4CED">
        <w:t xml:space="preserve">approved </w:t>
      </w:r>
      <w:r>
        <w:t xml:space="preserve">the delivery of that VTS model course by </w:t>
      </w:r>
      <w:r w:rsidR="009E74AC">
        <w:t>the</w:t>
      </w:r>
      <w:r w:rsidR="00FE4CED">
        <w:t xml:space="preserve"> accredited</w:t>
      </w:r>
      <w:r>
        <w:t xml:space="preserve"> training </w:t>
      </w:r>
      <w:r w:rsidR="00E145A2">
        <w:t>organization</w:t>
      </w:r>
      <w:r w:rsidR="00E871E5">
        <w:t xml:space="preserve"> in accordance with </w:t>
      </w:r>
      <w:r w:rsidR="006E431E" w:rsidRPr="006E431E">
        <w:t xml:space="preserve">IALA Guideline </w:t>
      </w:r>
      <w:r w:rsidR="004148FA">
        <w:t>G</w:t>
      </w:r>
      <w:r w:rsidR="006E431E" w:rsidRPr="00C3149A">
        <w:rPr>
          <w:i/>
          <w:iCs/>
        </w:rPr>
        <w:t>1014</w:t>
      </w:r>
      <w:r>
        <w:t>.</w:t>
      </w:r>
    </w:p>
    <w:p w14:paraId="1C4DD343" w14:textId="61224003" w:rsidR="001D60E1" w:rsidRDefault="001D60E1">
      <w:pPr>
        <w:pStyle w:val="Heading2"/>
      </w:pPr>
      <w:bookmarkStart w:id="230" w:name="_Toc190119657"/>
      <w:r w:rsidRPr="00FF400B">
        <w:lastRenderedPageBreak/>
        <w:t>R</w:t>
      </w:r>
      <w:r w:rsidR="00B01C14">
        <w:t xml:space="preserve">ecognition of </w:t>
      </w:r>
      <w:r w:rsidR="002C09DA">
        <w:t>c</w:t>
      </w:r>
      <w:r w:rsidR="00B01C14">
        <w:t>ertificates</w:t>
      </w:r>
      <w:bookmarkEnd w:id="230"/>
    </w:p>
    <w:p w14:paraId="0EFE6856" w14:textId="77777777" w:rsidR="00D84C79" w:rsidRPr="00D84C79" w:rsidRDefault="00D84C79" w:rsidP="00C3149A">
      <w:pPr>
        <w:pStyle w:val="Heading2separationline"/>
        <w:keepNext/>
        <w:keepLines/>
      </w:pPr>
    </w:p>
    <w:p w14:paraId="28F840D1" w14:textId="1181AD69" w:rsidR="001D60E1" w:rsidRPr="00FF400B" w:rsidRDefault="006E431E" w:rsidP="00C3149A">
      <w:pPr>
        <w:pStyle w:val="BodyText"/>
        <w:keepNext/>
        <w:keepLines/>
      </w:pPr>
      <w:r w:rsidRPr="00E74E25">
        <w:t xml:space="preserve">A </w:t>
      </w:r>
      <w:r w:rsidR="00EA51F8">
        <w:t>c</w:t>
      </w:r>
      <w:r w:rsidRPr="00E74E25">
        <w:t xml:space="preserve">ompetent </w:t>
      </w:r>
      <w:r w:rsidR="00EA51F8">
        <w:t>a</w:t>
      </w:r>
      <w:r w:rsidRPr="00E74E25">
        <w:t xml:space="preserve">uthority may choose to recognise the </w:t>
      </w:r>
      <w:r>
        <w:t xml:space="preserve">VTS </w:t>
      </w:r>
      <w:r w:rsidR="00EA51F8">
        <w:t>c</w:t>
      </w:r>
      <w:r>
        <w:t xml:space="preserve">ourse certificates issued by other </w:t>
      </w:r>
      <w:r w:rsidR="00B754B4">
        <w:t xml:space="preserve">competent authorities </w:t>
      </w:r>
      <w:r>
        <w:t>where</w:t>
      </w:r>
      <w:r w:rsidR="001D60E1" w:rsidRPr="00FF400B">
        <w:t>:</w:t>
      </w:r>
    </w:p>
    <w:p w14:paraId="56DB567C" w14:textId="27869D18" w:rsidR="001D60E1" w:rsidRPr="00C3149A" w:rsidRDefault="005C0087" w:rsidP="0063344E">
      <w:pPr>
        <w:pStyle w:val="Bullet1"/>
        <w:rPr>
          <w:iCs/>
        </w:rPr>
      </w:pPr>
      <w:r>
        <w:t xml:space="preserve">the </w:t>
      </w:r>
      <w:r w:rsidR="001D60E1" w:rsidRPr="00FF400B">
        <w:t xml:space="preserve">certificate has been issued in accordance with </w:t>
      </w:r>
      <w:r w:rsidR="00FF400B" w:rsidRPr="00004E76">
        <w:rPr>
          <w:iCs/>
        </w:rPr>
        <w:t>R</w:t>
      </w:r>
      <w:r w:rsidR="001D60E1" w:rsidRPr="00004E76">
        <w:rPr>
          <w:iCs/>
        </w:rPr>
        <w:t>ecommendation</w:t>
      </w:r>
      <w:r w:rsidR="00FF400B" w:rsidRPr="0063344E">
        <w:rPr>
          <w:i/>
        </w:rPr>
        <w:t xml:space="preserve"> </w:t>
      </w:r>
      <w:r w:rsidR="00B83B63" w:rsidRPr="0063344E">
        <w:rPr>
          <w:i/>
        </w:rPr>
        <w:t>R0103</w:t>
      </w:r>
      <w:r w:rsidR="0063344E" w:rsidRPr="0063344E">
        <w:rPr>
          <w:i/>
        </w:rPr>
        <w:t xml:space="preserve"> on Training and Certification of VTS Personnel</w:t>
      </w:r>
      <w:r w:rsidR="00EA51F8">
        <w:rPr>
          <w:i/>
        </w:rPr>
        <w:t xml:space="preserve">; </w:t>
      </w:r>
      <w:r w:rsidR="00EA51F8" w:rsidRPr="00C3149A">
        <w:rPr>
          <w:iCs/>
        </w:rPr>
        <w:t>and</w:t>
      </w:r>
    </w:p>
    <w:p w14:paraId="5DCB47D5" w14:textId="37CA210E" w:rsidR="00E60717" w:rsidRPr="00FF400B" w:rsidRDefault="00EA51F8" w:rsidP="002047D4">
      <w:pPr>
        <w:pStyle w:val="Bullet1"/>
      </w:pPr>
      <w:r>
        <w:t xml:space="preserve">they are satisfied </w:t>
      </w:r>
      <w:r w:rsidR="001D60E1" w:rsidRPr="00FF400B">
        <w:t xml:space="preserve">with the training arrangements of the other </w:t>
      </w:r>
      <w:r>
        <w:t>c</w:t>
      </w:r>
      <w:r w:rsidR="001D60E1" w:rsidRPr="00FF400B">
        <w:t xml:space="preserve">ountry or </w:t>
      </w:r>
      <w:r>
        <w:t>s</w:t>
      </w:r>
      <w:r w:rsidR="001D60E1" w:rsidRPr="00FF400B">
        <w:t>tate concerned.</w:t>
      </w:r>
    </w:p>
    <w:p w14:paraId="32173BA8" w14:textId="7E3EC88B" w:rsidR="00C436E2" w:rsidRPr="00FF400B" w:rsidRDefault="00C436E2" w:rsidP="00382638">
      <w:pPr>
        <w:pStyle w:val="Heading2"/>
      </w:pPr>
      <w:bookmarkStart w:id="231" w:name="_Toc190119658"/>
      <w:r w:rsidRPr="00FF400B">
        <w:t>V</w:t>
      </w:r>
      <w:r w:rsidR="00B01C14">
        <w:t>alidity</w:t>
      </w:r>
      <w:r w:rsidR="00DC7FF1">
        <w:t xml:space="preserve"> of Certificates</w:t>
      </w:r>
      <w:bookmarkEnd w:id="231"/>
    </w:p>
    <w:p w14:paraId="40586E27" w14:textId="77777777" w:rsidR="00C436E2" w:rsidRPr="00FF400B" w:rsidRDefault="00C436E2" w:rsidP="00C436E2">
      <w:pPr>
        <w:pStyle w:val="Heading2separationline"/>
      </w:pPr>
    </w:p>
    <w:p w14:paraId="58065AF4" w14:textId="18F12816" w:rsidR="00AD4DA8" w:rsidRPr="00FF400B" w:rsidRDefault="005A428A" w:rsidP="00A151CC">
      <w:pPr>
        <w:pStyle w:val="BodyText"/>
      </w:pPr>
      <w:r>
        <w:t xml:space="preserve">To continue to be considered competent for their VTS duties, VTS personnel should undergo periodic assessments and revalidation training.  </w:t>
      </w:r>
      <w:r w:rsidR="00AD4DA8" w:rsidRPr="00FF400B">
        <w:t xml:space="preserve">A qualification should </w:t>
      </w:r>
      <w:r w:rsidR="006E431E">
        <w:t>remain</w:t>
      </w:r>
      <w:r w:rsidR="006E431E" w:rsidRPr="00FF400B">
        <w:t xml:space="preserve"> </w:t>
      </w:r>
      <w:r w:rsidR="00AD4DA8" w:rsidRPr="00FF400B">
        <w:t>valid until either:</w:t>
      </w:r>
    </w:p>
    <w:p w14:paraId="06DC3044" w14:textId="6B50C2D3" w:rsidR="00AD4DA8" w:rsidRPr="00FF400B" w:rsidRDefault="00AD4DA8" w:rsidP="00AD4DA8">
      <w:pPr>
        <w:pStyle w:val="Bullet1"/>
      </w:pPr>
      <w:r w:rsidRPr="00FF400B">
        <w:t xml:space="preserve">an assessment indicates that the holder has fallen below the </w:t>
      </w:r>
      <w:r w:rsidR="006E431E">
        <w:t>required competency and proficiency set</w:t>
      </w:r>
      <w:r w:rsidRPr="00FF400B">
        <w:t xml:space="preserve"> by the </w:t>
      </w:r>
      <w:r w:rsidR="00B754B4">
        <w:t>relevant a</w:t>
      </w:r>
      <w:r w:rsidRPr="00FF400B">
        <w:t>uthority</w:t>
      </w:r>
      <w:r w:rsidR="00E74E25">
        <w:t>;</w:t>
      </w:r>
    </w:p>
    <w:p w14:paraId="48344A37" w14:textId="1A7E48FB" w:rsidR="00AD4DA8" w:rsidRPr="00FF400B" w:rsidRDefault="00AD4DA8" w:rsidP="00AD4DA8">
      <w:pPr>
        <w:pStyle w:val="Bullet1"/>
      </w:pPr>
      <w:r w:rsidRPr="00FF400B">
        <w:t xml:space="preserve">there is a break in service, for </w:t>
      </w:r>
      <w:r w:rsidR="00E74E25">
        <w:t>any</w:t>
      </w:r>
      <w:r w:rsidRPr="00FF400B">
        <w:t xml:space="preserve"> reason, for a period defined by the </w:t>
      </w:r>
      <w:r w:rsidR="00B754B4">
        <w:t>relevant a</w:t>
      </w:r>
      <w:r w:rsidRPr="00FF400B">
        <w:t>uthority</w:t>
      </w:r>
      <w:r w:rsidR="00C822B4">
        <w:t>;</w:t>
      </w:r>
      <w:r w:rsidRPr="00FF400B">
        <w:t xml:space="preserve"> or</w:t>
      </w:r>
    </w:p>
    <w:p w14:paraId="437B8460" w14:textId="55F83B3B" w:rsidR="00015E1F" w:rsidRPr="00070244" w:rsidRDefault="00AD4DA8" w:rsidP="00E74E25">
      <w:pPr>
        <w:pStyle w:val="Bullet1"/>
        <w:spacing w:after="200" w:line="276" w:lineRule="auto"/>
        <w:rPr>
          <w:rFonts w:asciiTheme="majorHAnsi" w:eastAsiaTheme="majorEastAsia" w:hAnsiTheme="majorHAnsi" w:cstheme="majorBidi"/>
          <w:b/>
          <w:bCs/>
          <w:caps/>
          <w:color w:val="407EC9"/>
          <w:sz w:val="24"/>
          <w:szCs w:val="24"/>
        </w:rPr>
      </w:pPr>
      <w:r w:rsidRPr="00FF400B">
        <w:t>the maximum</w:t>
      </w:r>
      <w:r w:rsidR="00FF400B" w:rsidRPr="00FF400B">
        <w:t xml:space="preserve"> time period for undertaking </w:t>
      </w:r>
      <w:r w:rsidR="005A428A">
        <w:t>revalidation</w:t>
      </w:r>
      <w:r w:rsidR="005A428A" w:rsidRPr="00FF400B">
        <w:t xml:space="preserve"> </w:t>
      </w:r>
      <w:r w:rsidRPr="00FF400B">
        <w:t>training has been reached.</w:t>
      </w:r>
      <w:r w:rsidR="000D030B" w:rsidRPr="00E74E25">
        <w:rPr>
          <w:spacing w:val="-2"/>
        </w:rPr>
        <w:t xml:space="preserve"> </w:t>
      </w:r>
    </w:p>
    <w:p w14:paraId="38D763CC" w14:textId="43D66C16" w:rsidR="00070244" w:rsidRPr="00070244" w:rsidRDefault="00070244" w:rsidP="00070244">
      <w:pPr>
        <w:pStyle w:val="BodyText"/>
        <w:keepNext/>
        <w:keepLines/>
      </w:pPr>
      <w:r w:rsidRPr="00070244">
        <w:t xml:space="preserve">The </w:t>
      </w:r>
      <w:r>
        <w:t>process for maintaining qualifications is provided in Section 9.</w:t>
      </w:r>
    </w:p>
    <w:p w14:paraId="6103F19C" w14:textId="5A6102AF" w:rsidR="00944281" w:rsidRPr="00EC2438" w:rsidRDefault="008C6EB4" w:rsidP="00382638">
      <w:pPr>
        <w:pStyle w:val="Heading2"/>
      </w:pPr>
      <w:bookmarkStart w:id="232" w:name="_Toc190119659"/>
      <w:r>
        <w:t>T</w:t>
      </w:r>
      <w:r w:rsidR="00B01C14" w:rsidRPr="00EC2438">
        <w:t>raining records</w:t>
      </w:r>
      <w:bookmarkEnd w:id="232"/>
    </w:p>
    <w:p w14:paraId="16EC91F2" w14:textId="38FA8108" w:rsidR="00FB4DA1" w:rsidRDefault="00FB4DA1" w:rsidP="00FB4DA1">
      <w:pPr>
        <w:pStyle w:val="Heading2separationline"/>
      </w:pPr>
    </w:p>
    <w:p w14:paraId="2F758A6C" w14:textId="4CA2DDF8" w:rsidR="008D49B1" w:rsidRDefault="008D49B1" w:rsidP="00A151CC">
      <w:pPr>
        <w:pStyle w:val="BodyText"/>
      </w:pPr>
      <w:r>
        <w:t xml:space="preserve">The VTS </w:t>
      </w:r>
      <w:r w:rsidR="00C219F4">
        <w:t xml:space="preserve">provider </w:t>
      </w:r>
      <w:r>
        <w:t xml:space="preserve">should maintain </w:t>
      </w:r>
      <w:r w:rsidR="004945F4">
        <w:t xml:space="preserve">a register of </w:t>
      </w:r>
      <w:r>
        <w:t>training records for VTS personnel</w:t>
      </w:r>
      <w:r w:rsidR="00E74E25">
        <w:t xml:space="preserve">. </w:t>
      </w:r>
      <w:r w:rsidR="00CC7C85">
        <w:t xml:space="preserve">These </w:t>
      </w:r>
      <w:r w:rsidR="00E74E25">
        <w:t>records should include details of</w:t>
      </w:r>
      <w:r w:rsidR="001562C4">
        <w:t xml:space="preserve"> (but not be limited to)</w:t>
      </w:r>
      <w:r>
        <w:t>:</w:t>
      </w:r>
    </w:p>
    <w:p w14:paraId="62B14E90" w14:textId="26FF38CE" w:rsidR="008D49B1" w:rsidRDefault="00E74E25" w:rsidP="008D49B1">
      <w:pPr>
        <w:pStyle w:val="Bullet1"/>
      </w:pPr>
      <w:r>
        <w:t>OJT</w:t>
      </w:r>
      <w:r w:rsidR="008D49B1">
        <w:t xml:space="preserve"> </w:t>
      </w:r>
      <w:r w:rsidR="00C51B37">
        <w:t>for</w:t>
      </w:r>
      <w:r w:rsidR="008D49B1">
        <w:t xml:space="preserve"> each </w:t>
      </w:r>
      <w:r w:rsidR="00B754B4">
        <w:t xml:space="preserve">VTS area and </w:t>
      </w:r>
      <w:r w:rsidR="008D49B1">
        <w:t>VTS</w:t>
      </w:r>
      <w:r>
        <w:t xml:space="preserve"> centre</w:t>
      </w:r>
      <w:r w:rsidR="008D49B1">
        <w:t xml:space="preserve"> at which the holder is employed, and the date the training was completed</w:t>
      </w:r>
      <w:r w:rsidR="00BB4EB8">
        <w:t>;</w:t>
      </w:r>
    </w:p>
    <w:p w14:paraId="7437E607" w14:textId="77DE74A8" w:rsidR="009B56CB" w:rsidRDefault="009B56CB" w:rsidP="009B56CB">
      <w:pPr>
        <w:pStyle w:val="Bullet1"/>
      </w:pPr>
      <w:r>
        <w:t xml:space="preserve">VTS </w:t>
      </w:r>
      <w:r w:rsidR="00E74E25">
        <w:t>model</w:t>
      </w:r>
      <w:r>
        <w:t xml:space="preserve"> courses successfully completed</w:t>
      </w:r>
      <w:r w:rsidR="00E97B1B">
        <w:t>,</w:t>
      </w:r>
      <w:r>
        <w:t xml:space="preserve"> including the name of the </w:t>
      </w:r>
      <w:r w:rsidR="00E74E25">
        <w:t xml:space="preserve">accredited training </w:t>
      </w:r>
      <w:r w:rsidR="00E145A2">
        <w:t>organization</w:t>
      </w:r>
      <w:r>
        <w:t xml:space="preserve"> where the course was undertaken</w:t>
      </w:r>
      <w:r w:rsidR="00E74E25">
        <w:t xml:space="preserve"> and copies of the course certification</w:t>
      </w:r>
      <w:r w:rsidR="00BB4EB8">
        <w:t>;</w:t>
      </w:r>
    </w:p>
    <w:p w14:paraId="65CC3DE9" w14:textId="68AEF5DC" w:rsidR="009B56CB" w:rsidRDefault="009B56CB" w:rsidP="009B56CB">
      <w:pPr>
        <w:pStyle w:val="Bullet1"/>
      </w:pPr>
      <w:r>
        <w:t>regular assessment records and the result</w:t>
      </w:r>
      <w:r w:rsidR="00E74E25">
        <w:t>s</w:t>
      </w:r>
      <w:r>
        <w:t xml:space="preserve"> thereof</w:t>
      </w:r>
      <w:r w:rsidR="00BB4EB8">
        <w:t>;</w:t>
      </w:r>
    </w:p>
    <w:p w14:paraId="471FE066" w14:textId="6316CC43" w:rsidR="008D49B1" w:rsidRDefault="008D49B1" w:rsidP="008D49B1">
      <w:pPr>
        <w:pStyle w:val="Bullet1"/>
      </w:pPr>
      <w:r>
        <w:t>revalidation records</w:t>
      </w:r>
      <w:r w:rsidR="00BB4EB8">
        <w:t>; and</w:t>
      </w:r>
    </w:p>
    <w:p w14:paraId="23614B47" w14:textId="5C7B435C" w:rsidR="008D49B1" w:rsidRDefault="008D49B1" w:rsidP="008D49B1">
      <w:pPr>
        <w:pStyle w:val="Bullet1"/>
      </w:pPr>
      <w:r>
        <w:t>any other relevant course or training successfully completed (</w:t>
      </w:r>
      <w:r w:rsidR="00E74E25">
        <w:t>e.g.</w:t>
      </w:r>
      <w:r w:rsidR="004148FA">
        <w:t xml:space="preserve">, </w:t>
      </w:r>
      <w:r>
        <w:t>first aid training)</w:t>
      </w:r>
      <w:r w:rsidR="00E74E25">
        <w:t>.</w:t>
      </w:r>
    </w:p>
    <w:p w14:paraId="23D17367" w14:textId="3B280A68" w:rsidR="008D49B1" w:rsidRDefault="008D49B1" w:rsidP="00A151CC">
      <w:pPr>
        <w:pStyle w:val="BodyText"/>
      </w:pPr>
      <w:r>
        <w:t>Authorit</w:t>
      </w:r>
      <w:r w:rsidR="00111DA4">
        <w:t>ies</w:t>
      </w:r>
      <w:r>
        <w:t xml:space="preserve"> may consider issuing a VTS certification log as a means to formally record course certificates and training activities of VTS personnel.</w:t>
      </w:r>
      <w:r w:rsidR="00C822B4">
        <w:t xml:space="preserve"> </w:t>
      </w:r>
      <w:r>
        <w:t>The log should include (but not be limited to):</w:t>
      </w:r>
    </w:p>
    <w:p w14:paraId="3544EA1F" w14:textId="51A72340" w:rsidR="008D49B1" w:rsidRDefault="00B83B63" w:rsidP="00A90C21">
      <w:pPr>
        <w:pStyle w:val="Bullet1"/>
      </w:pPr>
      <w:r>
        <w:t xml:space="preserve">the </w:t>
      </w:r>
      <w:r w:rsidR="00C822B4">
        <w:t>holder’s</w:t>
      </w:r>
      <w:r>
        <w:t xml:space="preserve"> full name</w:t>
      </w:r>
      <w:r w:rsidR="00BB4EB8">
        <w:t>;</w:t>
      </w:r>
    </w:p>
    <w:p w14:paraId="2FD6677A" w14:textId="404C73ED" w:rsidR="008D49B1" w:rsidRDefault="008D49B1" w:rsidP="00A90C21">
      <w:pPr>
        <w:pStyle w:val="Bullet1"/>
      </w:pPr>
      <w:r>
        <w:t xml:space="preserve">the </w:t>
      </w:r>
      <w:r w:rsidR="00B83B63">
        <w:t>country in which it was awarded</w:t>
      </w:r>
      <w:r w:rsidR="00BB4EB8">
        <w:t>;</w:t>
      </w:r>
    </w:p>
    <w:p w14:paraId="4F4C8059" w14:textId="1CA772BC" w:rsidR="008D49B1" w:rsidRDefault="008D49B1" w:rsidP="00A90C21">
      <w:pPr>
        <w:pStyle w:val="Bullet1"/>
      </w:pPr>
      <w:r>
        <w:t>date of birth and/or unique identification information</w:t>
      </w:r>
      <w:r w:rsidR="00BB4EB8">
        <w:t>;</w:t>
      </w:r>
    </w:p>
    <w:p w14:paraId="44E4A5AE" w14:textId="0E4A2F6E" w:rsidR="008D49B1" w:rsidRDefault="00B83B63" w:rsidP="00A90C21">
      <w:pPr>
        <w:pStyle w:val="Bullet1"/>
      </w:pPr>
      <w:r>
        <w:t>the date of issue</w:t>
      </w:r>
      <w:r w:rsidR="00BB4EB8">
        <w:t>;</w:t>
      </w:r>
    </w:p>
    <w:p w14:paraId="12B4EBC4" w14:textId="5F977D7C" w:rsidR="008D49B1" w:rsidRDefault="00B83B63" w:rsidP="00A90C21">
      <w:pPr>
        <w:pStyle w:val="Bullet1"/>
      </w:pPr>
      <w:r>
        <w:t xml:space="preserve">a unique </w:t>
      </w:r>
      <w:r w:rsidR="00CC7C85">
        <w:t xml:space="preserve">certificate </w:t>
      </w:r>
      <w:r>
        <w:t>number</w:t>
      </w:r>
      <w:r w:rsidR="00BB4EB8">
        <w:t>; and</w:t>
      </w:r>
    </w:p>
    <w:p w14:paraId="78AFC36D" w14:textId="3C178010" w:rsidR="00E76289" w:rsidRPr="00070244" w:rsidRDefault="008D49B1" w:rsidP="00070244">
      <w:pPr>
        <w:pStyle w:val="Bullet1"/>
        <w:spacing w:after="200" w:line="276" w:lineRule="auto"/>
      </w:pPr>
      <w:r>
        <w:t xml:space="preserve">brief details of the VTS </w:t>
      </w:r>
      <w:r w:rsidR="0007240C">
        <w:t>qualifications</w:t>
      </w:r>
      <w:r>
        <w:t xml:space="preserve"> held, including the </w:t>
      </w:r>
      <w:r w:rsidR="00014046">
        <w:t xml:space="preserve">certificate </w:t>
      </w:r>
      <w:r>
        <w:t>number</w:t>
      </w:r>
      <w:r w:rsidR="00B83B63">
        <w:t>.</w:t>
      </w:r>
      <w:r w:rsidR="00E76289">
        <w:br w:type="page"/>
      </w:r>
    </w:p>
    <w:p w14:paraId="50622147" w14:textId="793EC8F1" w:rsidR="00944281" w:rsidRPr="00F55AD7" w:rsidRDefault="00944281">
      <w:pPr>
        <w:pStyle w:val="Heading1"/>
      </w:pPr>
      <w:bookmarkStart w:id="233" w:name="_Toc190119660"/>
      <w:r>
        <w:lastRenderedPageBreak/>
        <w:t>MAINTAINING QUAL</w:t>
      </w:r>
      <w:r w:rsidR="00192426">
        <w:t>I</w:t>
      </w:r>
      <w:r>
        <w:t>FICATIONS</w:t>
      </w:r>
      <w:bookmarkEnd w:id="233"/>
    </w:p>
    <w:p w14:paraId="5FA37F0D" w14:textId="77777777" w:rsidR="00944281" w:rsidRDefault="00944281" w:rsidP="00C3149A">
      <w:pPr>
        <w:pStyle w:val="Heading1separatationline"/>
        <w:keepNext/>
        <w:keepLines/>
      </w:pPr>
    </w:p>
    <w:p w14:paraId="0CFB0AE1" w14:textId="77777777" w:rsidR="00590EB3" w:rsidRDefault="00FD73C6" w:rsidP="00FD73C6">
      <w:pPr>
        <w:pStyle w:val="BodyText"/>
      </w:pPr>
      <w:r>
        <w:t xml:space="preserve">As indicated in IMO Resolution A.1158(32) </w:t>
      </w:r>
    </w:p>
    <w:p w14:paraId="18604F81" w14:textId="06DDFB36" w:rsidR="00FD73C6" w:rsidRPr="00DC7FF1" w:rsidRDefault="00FD73C6" w:rsidP="00590EB3">
      <w:pPr>
        <w:pStyle w:val="BodyText"/>
        <w:ind w:left="450"/>
        <w:rPr>
          <w:i/>
          <w:iCs/>
        </w:rPr>
      </w:pPr>
      <w:r w:rsidRPr="00DC7FF1">
        <w:rPr>
          <w:i/>
          <w:iCs/>
        </w:rPr>
        <w:t>8.2 -</w:t>
      </w:r>
      <w:r>
        <w:t xml:space="preserve"> </w:t>
      </w:r>
      <w:r w:rsidRPr="00FF4F7D">
        <w:rPr>
          <w:i/>
          <w:iCs/>
        </w:rPr>
        <w:t xml:space="preserve">VTS personnel should only be considered competent when appropriately trained and qualified for their VTS duties, </w:t>
      </w:r>
      <w:r>
        <w:t xml:space="preserve">and, </w:t>
      </w:r>
    </w:p>
    <w:p w14:paraId="3A09A735" w14:textId="54161D12" w:rsidR="00FD73C6" w:rsidRPr="007578CB" w:rsidRDefault="00FD73C6" w:rsidP="00590EB3">
      <w:pPr>
        <w:pStyle w:val="BodyText"/>
        <w:ind w:left="450"/>
        <w:rPr>
          <w:i/>
          <w:iCs/>
        </w:rPr>
      </w:pPr>
      <w:r w:rsidRPr="00FF4F7D">
        <w:rPr>
          <w:i/>
          <w:iCs/>
        </w:rPr>
        <w:t xml:space="preserve">8.2.3 undergoing periodic assessments and revalidation training to ensure competence is maintained. </w:t>
      </w:r>
    </w:p>
    <w:p w14:paraId="25B1FABD" w14:textId="7D65365F" w:rsidR="00501FC4" w:rsidRDefault="00501FC4" w:rsidP="00501FC4">
      <w:pPr>
        <w:pStyle w:val="BodyText"/>
      </w:pPr>
      <w:r>
        <w:t>The term “r</w:t>
      </w:r>
      <w:r w:rsidRPr="00F2123C">
        <w:t>evalidation</w:t>
      </w:r>
      <w:r>
        <w:t>”</w:t>
      </w:r>
      <w:r w:rsidRPr="00F2123C">
        <w:t xml:space="preserve"> </w:t>
      </w:r>
      <w:r w:rsidR="00266835">
        <w:t>is</w:t>
      </w:r>
      <w:r w:rsidRPr="00F2123C">
        <w:t xml:space="preserve"> the </w:t>
      </w:r>
      <w:r>
        <w:t xml:space="preserve">process to maintain </w:t>
      </w:r>
      <w:r w:rsidRPr="00F2123C">
        <w:t>a VTS qualification</w:t>
      </w:r>
      <w:r>
        <w:t>.</w:t>
      </w:r>
    </w:p>
    <w:p w14:paraId="7326B44F" w14:textId="09E3880E" w:rsidR="00FE62C3" w:rsidRDefault="00E76289" w:rsidP="00FE62C3">
      <w:pPr>
        <w:pStyle w:val="BodyText"/>
      </w:pPr>
      <w:r>
        <w:t xml:space="preserve">The qualifications </w:t>
      </w:r>
      <w:r w:rsidRPr="00E76289">
        <w:t xml:space="preserve">of VTS personnel </w:t>
      </w:r>
      <w:r w:rsidR="00FD73BE">
        <w:t>must</w:t>
      </w:r>
      <w:r>
        <w:t xml:space="preserve"> be maintained and revalidated after </w:t>
      </w:r>
      <w:r w:rsidRPr="00E76289">
        <w:t>satisfactorily completing generic VTS training approved by the competent authority</w:t>
      </w:r>
      <w:r w:rsidR="00FD73BE">
        <w:t>,</w:t>
      </w:r>
      <w:r w:rsidRPr="00E76289">
        <w:t xml:space="preserve"> and on-the-job training at the VTS where the personnel are employed.</w:t>
      </w:r>
      <w:r>
        <w:t xml:space="preserve">  A structured process for revalidation </w:t>
      </w:r>
      <w:r w:rsidR="00FD73BE">
        <w:t xml:space="preserve">and continued professional development is essential to </w:t>
      </w:r>
      <w:r>
        <w:t>ensure that holders of VTS qualification</w:t>
      </w:r>
      <w:r w:rsidR="00917B2D">
        <w:t>s</w:t>
      </w:r>
      <w:r>
        <w:t xml:space="preserve"> maintain, develop skills, </w:t>
      </w:r>
      <w:r w:rsidR="00FD73BE" w:rsidRPr="00FD73BE">
        <w:t>and improve their competency, preventing skills and knowledge from degrading over time.</w:t>
      </w:r>
      <w:r w:rsidR="00EC2C63">
        <w:t xml:space="preserve"> Ensuring</w:t>
      </w:r>
      <w:r w:rsidR="005A428A" w:rsidRPr="00FD73BE">
        <w:t xml:space="preserve"> </w:t>
      </w:r>
      <w:r w:rsidR="00FD73BE" w:rsidRPr="00FD73BE">
        <w:t xml:space="preserve">qualifications </w:t>
      </w:r>
      <w:r w:rsidR="005A428A">
        <w:t xml:space="preserve">remain </w:t>
      </w:r>
      <w:r w:rsidR="00FD73BE" w:rsidRPr="00FD73BE">
        <w:t xml:space="preserve">current requires </w:t>
      </w:r>
      <w:r w:rsidR="00BB17F8">
        <w:t>VTS personnel</w:t>
      </w:r>
      <w:r w:rsidR="00917B2D">
        <w:t xml:space="preserve"> to </w:t>
      </w:r>
      <w:r w:rsidR="00FD73BE" w:rsidRPr="00FD73BE">
        <w:t>participat</w:t>
      </w:r>
      <w:r w:rsidR="00917B2D">
        <w:t>e</w:t>
      </w:r>
      <w:r w:rsidR="00FD73BE" w:rsidRPr="00FD73BE">
        <w:t xml:space="preserve"> in </w:t>
      </w:r>
      <w:r w:rsidR="00FD73BE">
        <w:t>the required</w:t>
      </w:r>
      <w:r w:rsidR="00FD73BE" w:rsidRPr="00FD73BE">
        <w:t xml:space="preserve"> training, staying informed about new procedures, refreshing knowledge, and demonstrating ongoing competency.</w:t>
      </w:r>
    </w:p>
    <w:p w14:paraId="257EC1AF" w14:textId="78E74318" w:rsidR="00E76289" w:rsidRDefault="00CF10B7" w:rsidP="00E76289">
      <w:pPr>
        <w:pStyle w:val="BodyText"/>
      </w:pPr>
      <w:r>
        <w:t>I</w:t>
      </w:r>
      <w:r w:rsidRPr="00CF10B7">
        <w:t>n line with requirements identified by the Competent Authority</w:t>
      </w:r>
      <w:r>
        <w:t xml:space="preserve">, the </w:t>
      </w:r>
      <w:r w:rsidR="00E76289">
        <w:t xml:space="preserve">VTS providers should </w:t>
      </w:r>
      <w:r w:rsidR="00FD73BE">
        <w:t>establish</w:t>
      </w:r>
      <w:r w:rsidR="00E76289">
        <w:t xml:space="preserve"> processes and procedures </w:t>
      </w:r>
      <w:r w:rsidR="00FD73BE">
        <w:t>for maintaining</w:t>
      </w:r>
      <w:r w:rsidR="00E76289">
        <w:t xml:space="preserve"> qualifications </w:t>
      </w:r>
      <w:r w:rsidR="00FD73BE">
        <w:t>and continual professional development to ensure V</w:t>
      </w:r>
      <w:r w:rsidR="00E76289">
        <w:t>TS personnel remain qualified to conduct their VTS duties. Consideration should be given to the following areas:</w:t>
      </w:r>
    </w:p>
    <w:p w14:paraId="53CBFD8C" w14:textId="211915AC" w:rsidR="00E76289" w:rsidRDefault="00E76289" w:rsidP="003C60ED">
      <w:pPr>
        <w:pStyle w:val="Bullet1"/>
      </w:pPr>
      <w:r>
        <w:t xml:space="preserve">Periodic assessments </w:t>
      </w:r>
      <w:r w:rsidR="00FD73BE" w:rsidRPr="00FD73BE">
        <w:t>to verify competence and address cases where personnel fall below required competency levels</w:t>
      </w:r>
      <w:r>
        <w:t xml:space="preserve">. </w:t>
      </w:r>
    </w:p>
    <w:p w14:paraId="57B2C0F1" w14:textId="0235E52F" w:rsidR="00E76289" w:rsidRDefault="00FD73BE" w:rsidP="003C60ED">
      <w:pPr>
        <w:pStyle w:val="Bullet1"/>
      </w:pPr>
      <w:r>
        <w:t>A t</w:t>
      </w:r>
      <w:r w:rsidR="00953ECA">
        <w:t>raining s</w:t>
      </w:r>
      <w:r w:rsidR="00E76289">
        <w:t>trategy to continue the development of skills</w:t>
      </w:r>
      <w:r w:rsidR="00917B2D">
        <w:t>.</w:t>
      </w:r>
      <w:r w:rsidR="00E76289">
        <w:t xml:space="preserve"> </w:t>
      </w:r>
    </w:p>
    <w:p w14:paraId="3D2189E4" w14:textId="102F4D1F" w:rsidR="007B0B66" w:rsidRDefault="007B0B66" w:rsidP="003C60ED">
      <w:pPr>
        <w:pStyle w:val="Bullet1"/>
      </w:pPr>
      <w:r>
        <w:t>A training strategy to cope with changes in the VTS environment, including regulatory, operational and technical (adaptation training)</w:t>
      </w:r>
      <w:r w:rsidR="004945F4">
        <w:t>.</w:t>
      </w:r>
    </w:p>
    <w:p w14:paraId="3C715017" w14:textId="68571FAD" w:rsidR="00E76289" w:rsidRDefault="00E76289" w:rsidP="00385DE1">
      <w:pPr>
        <w:pStyle w:val="Bullet1"/>
      </w:pPr>
      <w:r>
        <w:t xml:space="preserve">Formal training </w:t>
      </w:r>
      <w:r w:rsidR="00E37C4C">
        <w:t>within the</w:t>
      </w:r>
      <w:r>
        <w:t xml:space="preserve"> recurrent training </w:t>
      </w:r>
      <w:r w:rsidR="00E37C4C">
        <w:t>time frame as determined by the competent authority</w:t>
      </w:r>
      <w:r w:rsidR="00FD73BE">
        <w:t>.</w:t>
      </w:r>
    </w:p>
    <w:p w14:paraId="26F5AA02" w14:textId="31A626BD" w:rsidR="00E76289" w:rsidRDefault="00FD73BE" w:rsidP="00385DE1">
      <w:pPr>
        <w:pStyle w:val="Bullet1"/>
      </w:pPr>
      <w:r w:rsidRPr="00FD73BE">
        <w:t>Procedures for personnel returning after a break in service</w:t>
      </w:r>
      <w:r w:rsidR="00E76289">
        <w:t xml:space="preserve">. </w:t>
      </w:r>
    </w:p>
    <w:p w14:paraId="452B27A4" w14:textId="585FA211" w:rsidR="00FD73BE" w:rsidRDefault="00EF0181" w:rsidP="00C85658">
      <w:pPr>
        <w:pStyle w:val="Bullet1"/>
      </w:pPr>
      <w:r>
        <w:t>Maintenance of</w:t>
      </w:r>
      <w:r w:rsidR="00FD73BE">
        <w:t xml:space="preserve"> additional qualifications w</w:t>
      </w:r>
      <w:r w:rsidR="00E76289">
        <w:t>here VTS personnel hold VTS supervisor or OJT Instructor certificates</w:t>
      </w:r>
      <w:r w:rsidR="00FD73BE">
        <w:t xml:space="preserve">. </w:t>
      </w:r>
    </w:p>
    <w:p w14:paraId="45F9C766" w14:textId="4C5BCBA0" w:rsidR="00FD73BE" w:rsidRDefault="00EC2C63" w:rsidP="00FD73BE">
      <w:pPr>
        <w:pStyle w:val="BodyText"/>
      </w:pPr>
      <w:r>
        <w:t>The process for maintaining qualifications should address the VTS duties carried out by VTS personnel.  This includes initial VTS training (C0103-1 VTS Operator</w:t>
      </w:r>
      <w:r w:rsidR="003F123E">
        <w:t xml:space="preserve"> and C0103-3</w:t>
      </w:r>
      <w:r w:rsidR="008F7DF5">
        <w:t xml:space="preserve"> VTS OJT</w:t>
      </w:r>
      <w:r>
        <w:t xml:space="preserve">) as well as role specific training (C0103-2 VTS Supervisor and C0103-4 VTS OJT Instructor).  The </w:t>
      </w:r>
      <w:r w:rsidR="00E76289">
        <w:t xml:space="preserve">process </w:t>
      </w:r>
      <w:r w:rsidR="00FD73BE">
        <w:t>for</w:t>
      </w:r>
      <w:r w:rsidR="00E76289">
        <w:t xml:space="preserve"> maintain</w:t>
      </w:r>
      <w:r w:rsidR="00C22140">
        <w:t>ing</w:t>
      </w:r>
      <w:r w:rsidR="00E76289">
        <w:t xml:space="preserve"> qualifications may vary</w:t>
      </w:r>
      <w:r w:rsidR="006F058D">
        <w:t xml:space="preserve"> </w:t>
      </w:r>
      <w:r w:rsidR="00E76289">
        <w:t xml:space="preserve">depending on the </w:t>
      </w:r>
      <w:r w:rsidR="00AE4F07">
        <w:t>requirements of the</w:t>
      </w:r>
      <w:r w:rsidR="00214D84">
        <w:t xml:space="preserve"> competent authority, the</w:t>
      </w:r>
      <w:r w:rsidR="00AE4F07">
        <w:t xml:space="preserve"> </w:t>
      </w:r>
      <w:r w:rsidR="00E76289">
        <w:t>operational requirements of the VTS provider</w:t>
      </w:r>
      <w:r w:rsidR="00FD73BE">
        <w:t>,</w:t>
      </w:r>
      <w:r w:rsidR="00E76289">
        <w:t xml:space="preserve"> and the </w:t>
      </w:r>
      <w:r w:rsidR="00FD73BE">
        <w:t xml:space="preserve">individual’s </w:t>
      </w:r>
      <w:r w:rsidR="00E76289">
        <w:t xml:space="preserve">training needs.  </w:t>
      </w:r>
      <w:r>
        <w:t xml:space="preserve">This includes an approach including periodic assessments as well as specific revalidation training.  </w:t>
      </w:r>
      <w:r w:rsidR="00E76289">
        <w:t>Th</w:t>
      </w:r>
      <w:r w:rsidR="00FD73BE">
        <w:t>e training activities</w:t>
      </w:r>
      <w:r w:rsidR="00E76289">
        <w:t xml:space="preserve"> </w:t>
      </w:r>
      <w:r w:rsidR="006F058D">
        <w:t xml:space="preserve">to maintain qualifications </w:t>
      </w:r>
      <w:r>
        <w:t>include</w:t>
      </w:r>
      <w:r w:rsidR="00E76289">
        <w:t xml:space="preserve">:   </w:t>
      </w:r>
    </w:p>
    <w:p w14:paraId="45BF423A" w14:textId="77777777" w:rsidR="00EC2C63" w:rsidRDefault="00EC2C63">
      <w:pPr>
        <w:spacing w:after="200" w:line="276" w:lineRule="auto"/>
        <w:rPr>
          <w:sz w:val="22"/>
        </w:rPr>
      </w:pPr>
      <w:r>
        <w:br w:type="page"/>
      </w:r>
    </w:p>
    <w:p w14:paraId="372CA021" w14:textId="31D14E8D" w:rsidR="00E76289" w:rsidRDefault="00E76289" w:rsidP="007B0B66">
      <w:pPr>
        <w:pStyle w:val="BodyText"/>
      </w:pPr>
      <w:r>
        <w:rPr>
          <w:noProof/>
        </w:rPr>
        <w:lastRenderedPageBreak/>
        <mc:AlternateContent>
          <mc:Choice Requires="wpg">
            <w:drawing>
              <wp:anchor distT="0" distB="0" distL="114300" distR="114300" simplePos="0" relativeHeight="251659264" behindDoc="0" locked="0" layoutInCell="1" allowOverlap="1" wp14:anchorId="38F37EA9" wp14:editId="690404F6">
                <wp:simplePos x="0" y="0"/>
                <wp:positionH relativeFrom="margin">
                  <wp:posOffset>-15228</wp:posOffset>
                </wp:positionH>
                <wp:positionV relativeFrom="paragraph">
                  <wp:posOffset>108429</wp:posOffset>
                </wp:positionV>
                <wp:extent cx="5442857" cy="2641600"/>
                <wp:effectExtent l="0" t="0" r="24765" b="25400"/>
                <wp:wrapNone/>
                <wp:docPr id="1415022109" name="Group 1"/>
                <wp:cNvGraphicFramePr/>
                <a:graphic xmlns:a="http://schemas.openxmlformats.org/drawingml/2006/main">
                  <a:graphicData uri="http://schemas.microsoft.com/office/word/2010/wordprocessingGroup">
                    <wpg:wgp>
                      <wpg:cNvGrpSpPr/>
                      <wpg:grpSpPr>
                        <a:xfrm>
                          <a:off x="0" y="0"/>
                          <a:ext cx="5442857" cy="2641600"/>
                          <a:chOff x="0" y="-25622"/>
                          <a:chExt cx="6238875" cy="3331992"/>
                        </a:xfrm>
                      </wpg:grpSpPr>
                      <wps:wsp>
                        <wps:cNvPr id="1832694249" name="Text Box 2"/>
                        <wps:cNvSpPr txBox="1">
                          <a:spLocks noChangeArrowheads="1"/>
                        </wps:cNvSpPr>
                        <wps:spPr bwMode="auto">
                          <a:xfrm>
                            <a:off x="1984075" y="1199071"/>
                            <a:ext cx="2333625" cy="571500"/>
                          </a:xfrm>
                          <a:prstGeom prst="rect">
                            <a:avLst/>
                          </a:prstGeom>
                          <a:solidFill>
                            <a:srgbClr val="FFFFFF"/>
                          </a:solidFill>
                          <a:ln w="9525">
                            <a:noFill/>
                            <a:miter lim="800000"/>
                            <a:headEnd/>
                            <a:tailEnd/>
                          </a:ln>
                        </wps:spPr>
                        <wps:txbx>
                          <w:txbxContent>
                            <w:p w14:paraId="4928D0EB" w14:textId="77777777" w:rsidR="00E76289" w:rsidRPr="00EF0181" w:rsidRDefault="00E76289" w:rsidP="00E76289">
                              <w:pPr>
                                <w:jc w:val="center"/>
                                <w:rPr>
                                  <w:b/>
                                  <w:bCs/>
                                  <w:sz w:val="24"/>
                                  <w:szCs w:val="32"/>
                                </w:rPr>
                              </w:pPr>
                              <w:r w:rsidRPr="00EF0181">
                                <w:rPr>
                                  <w:b/>
                                  <w:bCs/>
                                  <w:sz w:val="24"/>
                                  <w:szCs w:val="32"/>
                                </w:rPr>
                                <w:t>Maintaining Qualifications</w:t>
                              </w:r>
                            </w:p>
                          </w:txbxContent>
                        </wps:txbx>
                        <wps:bodyPr rot="0" vert="horz" wrap="square" lIns="91440" tIns="45720" rIns="91440" bIns="45720" anchor="t" anchorCtr="0">
                          <a:noAutofit/>
                        </wps:bodyPr>
                      </wps:wsp>
                      <wps:wsp>
                        <wps:cNvPr id="695120575" name="Oval 3"/>
                        <wps:cNvSpPr/>
                        <wps:spPr>
                          <a:xfrm>
                            <a:off x="1802830" y="2665602"/>
                            <a:ext cx="2771775" cy="542526"/>
                          </a:xfrm>
                          <a:prstGeom prst="ellipse">
                            <a:avLst/>
                          </a:pr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FA11251" w14:textId="4402849D" w:rsidR="00E76289" w:rsidRPr="00EF0181" w:rsidRDefault="004A1FDB" w:rsidP="00E76289">
                              <w:pPr>
                                <w:jc w:val="center"/>
                                <w:rPr>
                                  <w:color w:val="000000" w:themeColor="text1"/>
                                  <w:sz w:val="14"/>
                                  <w:szCs w:val="18"/>
                                </w:rPr>
                              </w:pPr>
                              <w:r>
                                <w:rPr>
                                  <w:b/>
                                  <w:bCs/>
                                  <w:color w:val="000000" w:themeColor="text1"/>
                                  <w:sz w:val="22"/>
                                  <w:szCs w:val="28"/>
                                </w:rPr>
                                <w:t>Unstructured</w:t>
                              </w:r>
                              <w:r w:rsidRPr="00EF0181">
                                <w:rPr>
                                  <w:b/>
                                  <w:bCs/>
                                  <w:color w:val="000000" w:themeColor="text1"/>
                                  <w:sz w:val="22"/>
                                  <w:szCs w:val="28"/>
                                </w:rPr>
                                <w:t xml:space="preserve"> </w:t>
                              </w:r>
                              <w:r w:rsidR="00E76289" w:rsidRPr="00EF0181">
                                <w:rPr>
                                  <w:b/>
                                  <w:bCs/>
                                  <w:color w:val="000000" w:themeColor="text1"/>
                                  <w:sz w:val="22"/>
                                  <w:szCs w:val="28"/>
                                </w:rPr>
                                <w:t>Learning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1043051" name="Rectangle 4"/>
                        <wps:cNvSpPr/>
                        <wps:spPr>
                          <a:xfrm>
                            <a:off x="1802733" y="-25622"/>
                            <a:ext cx="2771643" cy="61691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65A6ECD" w14:textId="732EF297" w:rsidR="00E76289" w:rsidRPr="00EF0181" w:rsidRDefault="00E76289" w:rsidP="00E76289">
                              <w:pPr>
                                <w:jc w:val="center"/>
                                <w:rPr>
                                  <w:color w:val="000000" w:themeColor="text1"/>
                                  <w:sz w:val="20"/>
                                  <w:szCs w:val="24"/>
                                </w:rPr>
                              </w:pPr>
                              <w:r w:rsidRPr="007B0B66">
                                <w:rPr>
                                  <w:b/>
                                  <w:bCs/>
                                  <w:color w:val="000000" w:themeColor="text1"/>
                                  <w:sz w:val="24"/>
                                  <w:szCs w:val="32"/>
                                </w:rPr>
                                <w:t>Initial Training</w:t>
                              </w:r>
                              <w:r w:rsidR="00953ECA" w:rsidRPr="007B0B66">
                                <w:rPr>
                                  <w:b/>
                                  <w:bCs/>
                                  <w:color w:val="000000" w:themeColor="text1"/>
                                  <w:sz w:val="24"/>
                                  <w:szCs w:val="32"/>
                                </w:rPr>
                                <w:br/>
                              </w:r>
                              <w:r w:rsidR="00953ECA" w:rsidRPr="00EF0181">
                                <w:rPr>
                                  <w:color w:val="000000" w:themeColor="text1"/>
                                  <w:sz w:val="20"/>
                                  <w:szCs w:val="24"/>
                                </w:rPr>
                                <w:t>(</w:t>
                              </w:r>
                              <w:del w:id="234" w:author="Jillian Carson-Jackson" w:date="2025-02-08T12:03:00Z" w16du:dateUtc="2025-02-08T01:03:00Z">
                                <w:r w:rsidR="00953ECA" w:rsidRPr="00EF0181" w:rsidDel="00EC2C63">
                                  <w:rPr>
                                    <w:color w:val="000000" w:themeColor="text1"/>
                                    <w:sz w:val="20"/>
                                    <w:szCs w:val="24"/>
                                  </w:rPr>
                                  <w:delText>e.g.</w:delText>
                                </w:r>
                              </w:del>
                              <w:ins w:id="235" w:author="Jillian Carson-Jackson" w:date="2025-02-08T12:03:00Z" w16du:dateUtc="2025-02-08T01:03:00Z">
                                <w:r w:rsidR="00EC2C63">
                                  <w:rPr>
                                    <w:color w:val="000000" w:themeColor="text1"/>
                                    <w:sz w:val="20"/>
                                    <w:szCs w:val="24"/>
                                  </w:rPr>
                                  <w:t>C0103-1</w:t>
                                </w:r>
                              </w:ins>
                              <w:r w:rsidR="00953ECA" w:rsidRPr="00EF0181">
                                <w:rPr>
                                  <w:color w:val="000000" w:themeColor="text1"/>
                                  <w:sz w:val="20"/>
                                  <w:szCs w:val="24"/>
                                </w:rPr>
                                <w:t xml:space="preserve"> VTS operator</w:t>
                              </w:r>
                              <w:r w:rsidR="00EF0181">
                                <w:rPr>
                                  <w:color w:val="000000" w:themeColor="text1"/>
                                  <w:sz w:val="20"/>
                                  <w:szCs w:val="24"/>
                                </w:rPr>
                                <w:t>,</w:t>
                              </w:r>
                              <w:r w:rsidR="00EF0181" w:rsidRPr="00EF0181">
                                <w:rPr>
                                  <w:color w:val="000000" w:themeColor="text1"/>
                                  <w:sz w:val="20"/>
                                  <w:szCs w:val="24"/>
                                </w:rPr>
                                <w:t xml:space="preserve"> </w:t>
                              </w:r>
                              <w:ins w:id="236" w:author="Jillian Carson-Jackson" w:date="2025-02-08T12:03:00Z" w16du:dateUtc="2025-02-08T01:03:00Z">
                                <w:r w:rsidR="00EC2C63">
                                  <w:rPr>
                                    <w:color w:val="000000" w:themeColor="text1"/>
                                    <w:sz w:val="20"/>
                                    <w:szCs w:val="24"/>
                                  </w:rPr>
                                  <w:t xml:space="preserve">C0103-3 </w:t>
                                </w:r>
                              </w:ins>
                              <w:r w:rsidR="002A25DA" w:rsidRPr="00EF0181">
                                <w:rPr>
                                  <w:color w:val="000000" w:themeColor="text1"/>
                                  <w:sz w:val="20"/>
                                  <w:szCs w:val="24"/>
                                </w:rPr>
                                <w:t>OJT</w:t>
                              </w:r>
                              <w:r w:rsidR="00953ECA" w:rsidRPr="00EF0181">
                                <w:rPr>
                                  <w:color w:val="000000" w:themeColor="text1"/>
                                  <w:sz w:val="20"/>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8703808" name="Oval 11"/>
                        <wps:cNvSpPr/>
                        <wps:spPr>
                          <a:xfrm>
                            <a:off x="0" y="1095517"/>
                            <a:ext cx="6238875" cy="2210853"/>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4492128" name="Oval 3"/>
                        <wps:cNvSpPr/>
                        <wps:spPr>
                          <a:xfrm>
                            <a:off x="2242642" y="1500895"/>
                            <a:ext cx="1750239" cy="1009649"/>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098DB2" w14:textId="77777777" w:rsidR="00E76289" w:rsidRPr="00EF0181" w:rsidRDefault="00E76289" w:rsidP="00E76289">
                              <w:pPr>
                                <w:jc w:val="center"/>
                                <w:rPr>
                                  <w:rFonts w:cstheme="minorHAnsi"/>
                                  <w:b/>
                                  <w:bCs/>
                                  <w:color w:val="000000" w:themeColor="text1"/>
                                  <w:sz w:val="20"/>
                                  <w:szCs w:val="20"/>
                                </w:rPr>
                              </w:pPr>
                              <w:r w:rsidRPr="00EF0181">
                                <w:rPr>
                                  <w:rFonts w:cstheme="minorHAnsi"/>
                                  <w:b/>
                                  <w:bCs/>
                                  <w:color w:val="000000" w:themeColor="text1"/>
                                  <w:sz w:val="20"/>
                                  <w:szCs w:val="20"/>
                                </w:rPr>
                                <w:t xml:space="preserve">Skills and Development Training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6519235" name="Oval 3"/>
                        <wps:cNvSpPr/>
                        <wps:spPr>
                          <a:xfrm>
                            <a:off x="4063041" y="1500996"/>
                            <a:ext cx="1743075" cy="100965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8AA3EFD" w14:textId="04DD8819" w:rsidR="00E76289" w:rsidRPr="00EF0181" w:rsidRDefault="00EC2C63" w:rsidP="00E76289">
                              <w:pPr>
                                <w:jc w:val="center"/>
                                <w:rPr>
                                  <w:b/>
                                  <w:bCs/>
                                  <w:color w:val="000000" w:themeColor="text1"/>
                                  <w:sz w:val="22"/>
                                  <w:szCs w:val="28"/>
                                </w:rPr>
                              </w:pPr>
                              <w:r>
                                <w:rPr>
                                  <w:b/>
                                  <w:bCs/>
                                  <w:color w:val="000000" w:themeColor="text1"/>
                                  <w:sz w:val="22"/>
                                  <w:szCs w:val="28"/>
                                </w:rPr>
                                <w:t>Revalidation</w:t>
                              </w:r>
                              <w:r w:rsidRPr="00EF0181">
                                <w:rPr>
                                  <w:b/>
                                  <w:bCs/>
                                  <w:color w:val="000000" w:themeColor="text1"/>
                                  <w:sz w:val="22"/>
                                  <w:szCs w:val="28"/>
                                </w:rPr>
                                <w:t xml:space="preserve"> </w:t>
                              </w:r>
                              <w:r w:rsidR="00E76289" w:rsidRPr="00EF0181">
                                <w:rPr>
                                  <w:b/>
                                  <w:bCs/>
                                  <w:color w:val="000000" w:themeColor="text1"/>
                                  <w:sz w:val="22"/>
                                  <w:szCs w:val="28"/>
                                </w:rPr>
                                <w:t xml:space="preserve">Training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4694195" name="Oval 3"/>
                        <wps:cNvSpPr/>
                        <wps:spPr>
                          <a:xfrm>
                            <a:off x="422694" y="1500996"/>
                            <a:ext cx="1743075" cy="100965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2F4D3D4" w14:textId="77777777" w:rsidR="00E76289" w:rsidRPr="00EF0181" w:rsidRDefault="00E76289" w:rsidP="00E76289">
                              <w:pPr>
                                <w:jc w:val="center"/>
                                <w:rPr>
                                  <w:b/>
                                  <w:bCs/>
                                  <w:color w:val="000000" w:themeColor="text1"/>
                                  <w:sz w:val="22"/>
                                  <w:szCs w:val="28"/>
                                </w:rPr>
                              </w:pPr>
                              <w:r w:rsidRPr="00EF0181">
                                <w:rPr>
                                  <w:b/>
                                  <w:bCs/>
                                  <w:color w:val="000000" w:themeColor="text1"/>
                                  <w:sz w:val="22"/>
                                  <w:szCs w:val="28"/>
                                </w:rPr>
                                <w:t xml:space="preserve">Periodic Assessments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3001246" name="Straight Arrow Connector 2"/>
                        <wps:cNvCnPr/>
                        <wps:spPr>
                          <a:xfrm>
                            <a:off x="3043026" y="591289"/>
                            <a:ext cx="0" cy="41910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F37EA9" id="Group 1" o:spid="_x0000_s1026" style="position:absolute;left:0;text-align:left;margin-left:-1.2pt;margin-top:8.55pt;width:428.55pt;height:208pt;z-index:251659264;mso-position-horizontal-relative:margin;mso-width-relative:margin;mso-height-relative:margin" coordorigin=",-256" coordsize="62388,33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">
                <v:shapetype id="_x0000_t202" coordsize="21600,21600" o:spt="202" path="m,l,21600r21600,l21600,xe">
                  <v:stroke joinstyle="miter"/>
                  <v:path gradientshapeok="t" o:connecttype="rect"/>
                </v:shapetype>
                <v:shape id="Text Box 2" o:spid="_x0000_s1027" type="#_x0000_t202" style="position:absolute;left:19840;top:11990;width:23337;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" stroked="f">
                  <v:textbox>
                    <w:txbxContent>
                      <w:p w14:paraId="4928D0EB" w14:textId="77777777" w:rsidR="00E76289" w:rsidRPr="00EF0181" w:rsidRDefault="00E76289" w:rsidP="00E76289">
                        <w:pPr>
                          <w:jc w:val="center"/>
                          <w:rPr>
                            <w:b/>
                            <w:bCs/>
                            <w:sz w:val="24"/>
                            <w:szCs w:val="32"/>
                          </w:rPr>
                        </w:pPr>
                        <w:r w:rsidRPr="00EF0181">
                          <w:rPr>
                            <w:b/>
                            <w:bCs/>
                            <w:sz w:val="24"/>
                            <w:szCs w:val="32"/>
                          </w:rPr>
                          <w:t>Maintaining Qualifications</w:t>
                        </w:r>
                      </w:p>
                    </w:txbxContent>
                  </v:textbox>
                </v:shape>
                <v:oval id="Oval 3" o:spid="_x0000_s1028" style="position:absolute;left:18028;top:26656;width:27718;height:5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" filled="f" strokecolor="#3aaa35 [3215]" strokeweight="2pt">
                  <v:textbox>
                    <w:txbxContent>
                      <w:p w14:paraId="5FA11251" w14:textId="4402849D" w:rsidR="00E76289" w:rsidRPr="00EF0181" w:rsidRDefault="004A1FDB" w:rsidP="00E76289">
                        <w:pPr>
                          <w:jc w:val="center"/>
                          <w:rPr>
                            <w:color w:val="000000" w:themeColor="text1"/>
                            <w:sz w:val="14"/>
                            <w:szCs w:val="18"/>
                          </w:rPr>
                        </w:pPr>
                        <w:r>
                          <w:rPr>
                            <w:b/>
                            <w:bCs/>
                            <w:color w:val="000000" w:themeColor="text1"/>
                            <w:sz w:val="22"/>
                            <w:szCs w:val="28"/>
                          </w:rPr>
                          <w:t>Unstructured</w:t>
                        </w:r>
                        <w:r w:rsidRPr="00EF0181">
                          <w:rPr>
                            <w:b/>
                            <w:bCs/>
                            <w:color w:val="000000" w:themeColor="text1"/>
                            <w:sz w:val="22"/>
                            <w:szCs w:val="28"/>
                          </w:rPr>
                          <w:t xml:space="preserve"> </w:t>
                        </w:r>
                        <w:r w:rsidR="00E76289" w:rsidRPr="00EF0181">
                          <w:rPr>
                            <w:b/>
                            <w:bCs/>
                            <w:color w:val="000000" w:themeColor="text1"/>
                            <w:sz w:val="22"/>
                            <w:szCs w:val="28"/>
                          </w:rPr>
                          <w:t>Learning</w:t>
                        </w:r>
                      </w:p>
                    </w:txbxContent>
                  </v:textbox>
                </v:oval>
                <v:rect id="Rectangle 4" o:spid="_x0000_s1029" style="position:absolute;left:18027;top:-256;width:27716;height:61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" filled="f" strokecolor="black [3213]" strokeweight="2pt">
                  <v:textbox>
                    <w:txbxContent>
                      <w:p w14:paraId="165A6ECD" w14:textId="732EF297" w:rsidR="00E76289" w:rsidRPr="00EF0181" w:rsidRDefault="00E76289" w:rsidP="00E76289">
                        <w:pPr>
                          <w:jc w:val="center"/>
                          <w:rPr>
                            <w:color w:val="000000" w:themeColor="text1"/>
                            <w:sz w:val="20"/>
                            <w:szCs w:val="24"/>
                          </w:rPr>
                        </w:pPr>
                        <w:r w:rsidRPr="007B0B66">
                          <w:rPr>
                            <w:b/>
                            <w:bCs/>
                            <w:color w:val="000000" w:themeColor="text1"/>
                            <w:sz w:val="24"/>
                            <w:szCs w:val="32"/>
                          </w:rPr>
                          <w:t>Initial Training</w:t>
                        </w:r>
                        <w:r w:rsidR="00953ECA" w:rsidRPr="007B0B66">
                          <w:rPr>
                            <w:b/>
                            <w:bCs/>
                            <w:color w:val="000000" w:themeColor="text1"/>
                            <w:sz w:val="24"/>
                            <w:szCs w:val="32"/>
                          </w:rPr>
                          <w:br/>
                        </w:r>
                        <w:r w:rsidR="00953ECA" w:rsidRPr="00EF0181">
                          <w:rPr>
                            <w:color w:val="000000" w:themeColor="text1"/>
                            <w:sz w:val="20"/>
                            <w:szCs w:val="24"/>
                          </w:rPr>
                          <w:t>(</w:t>
                        </w:r>
                        <w:del w:id="237" w:author="Jillian Carson-Jackson" w:date="2025-02-08T12:03:00Z" w16du:dateUtc="2025-02-08T01:03:00Z">
                          <w:r w:rsidR="00953ECA" w:rsidRPr="00EF0181" w:rsidDel="00EC2C63">
                            <w:rPr>
                              <w:color w:val="000000" w:themeColor="text1"/>
                              <w:sz w:val="20"/>
                              <w:szCs w:val="24"/>
                            </w:rPr>
                            <w:delText>e.g.</w:delText>
                          </w:r>
                        </w:del>
                        <w:ins w:id="238" w:author="Jillian Carson-Jackson" w:date="2025-02-08T12:03:00Z" w16du:dateUtc="2025-02-08T01:03:00Z">
                          <w:r w:rsidR="00EC2C63">
                            <w:rPr>
                              <w:color w:val="000000" w:themeColor="text1"/>
                              <w:sz w:val="20"/>
                              <w:szCs w:val="24"/>
                            </w:rPr>
                            <w:t>C0103-1</w:t>
                          </w:r>
                        </w:ins>
                        <w:r w:rsidR="00953ECA" w:rsidRPr="00EF0181">
                          <w:rPr>
                            <w:color w:val="000000" w:themeColor="text1"/>
                            <w:sz w:val="20"/>
                            <w:szCs w:val="24"/>
                          </w:rPr>
                          <w:t xml:space="preserve"> VTS operator</w:t>
                        </w:r>
                        <w:r w:rsidR="00EF0181">
                          <w:rPr>
                            <w:color w:val="000000" w:themeColor="text1"/>
                            <w:sz w:val="20"/>
                            <w:szCs w:val="24"/>
                          </w:rPr>
                          <w:t>,</w:t>
                        </w:r>
                        <w:r w:rsidR="00EF0181" w:rsidRPr="00EF0181">
                          <w:rPr>
                            <w:color w:val="000000" w:themeColor="text1"/>
                            <w:sz w:val="20"/>
                            <w:szCs w:val="24"/>
                          </w:rPr>
                          <w:t xml:space="preserve"> </w:t>
                        </w:r>
                        <w:ins w:id="239" w:author="Jillian Carson-Jackson" w:date="2025-02-08T12:03:00Z" w16du:dateUtc="2025-02-08T01:03:00Z">
                          <w:r w:rsidR="00EC2C63">
                            <w:rPr>
                              <w:color w:val="000000" w:themeColor="text1"/>
                              <w:sz w:val="20"/>
                              <w:szCs w:val="24"/>
                            </w:rPr>
                            <w:t xml:space="preserve">C0103-3 </w:t>
                          </w:r>
                        </w:ins>
                        <w:r w:rsidR="002A25DA" w:rsidRPr="00EF0181">
                          <w:rPr>
                            <w:color w:val="000000" w:themeColor="text1"/>
                            <w:sz w:val="20"/>
                            <w:szCs w:val="24"/>
                          </w:rPr>
                          <w:t>OJT</w:t>
                        </w:r>
                        <w:r w:rsidR="00953ECA" w:rsidRPr="00EF0181">
                          <w:rPr>
                            <w:color w:val="000000" w:themeColor="text1"/>
                            <w:sz w:val="20"/>
                            <w:szCs w:val="24"/>
                          </w:rPr>
                          <w:t>)</w:t>
                        </w:r>
                      </w:p>
                    </w:txbxContent>
                  </v:textbox>
                </v:rect>
                <v:oval id="Oval 11" o:spid="_x0000_s1030" style="position:absolute;top:10955;width:62388;height:221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" filled="f" strokecolor="#000c14 [484]" strokeweight="2pt"/>
                <v:oval id="Oval 3" o:spid="_x0000_s1031" style="position:absolute;left:22426;top:15008;width:17502;height:10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" filled="f" strokecolor="red" strokeweight="2pt">
                  <v:textbox>
                    <w:txbxContent>
                      <w:p w14:paraId="4F098DB2" w14:textId="77777777" w:rsidR="00E76289" w:rsidRPr="00EF0181" w:rsidRDefault="00E76289" w:rsidP="00E76289">
                        <w:pPr>
                          <w:jc w:val="center"/>
                          <w:rPr>
                            <w:rFonts w:cstheme="minorHAnsi"/>
                            <w:b/>
                            <w:bCs/>
                            <w:color w:val="000000" w:themeColor="text1"/>
                            <w:sz w:val="20"/>
                            <w:szCs w:val="20"/>
                          </w:rPr>
                        </w:pPr>
                        <w:r w:rsidRPr="00EF0181">
                          <w:rPr>
                            <w:rFonts w:cstheme="minorHAnsi"/>
                            <w:b/>
                            <w:bCs/>
                            <w:color w:val="000000" w:themeColor="text1"/>
                            <w:sz w:val="20"/>
                            <w:szCs w:val="20"/>
                          </w:rPr>
                          <w:t xml:space="preserve">Skills and Development Training </w:t>
                        </w:r>
                      </w:p>
                    </w:txbxContent>
                  </v:textbox>
                </v:oval>
                <v:oval id="Oval 3" o:spid="_x0000_s1032" style="position:absolute;left:40630;top:15009;width:17431;height:10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" filled="f" strokecolor="red" strokeweight="2pt">
                  <v:textbox>
                    <w:txbxContent>
                      <w:p w14:paraId="28AA3EFD" w14:textId="04DD8819" w:rsidR="00E76289" w:rsidRPr="00EF0181" w:rsidRDefault="00EC2C63" w:rsidP="00E76289">
                        <w:pPr>
                          <w:jc w:val="center"/>
                          <w:rPr>
                            <w:b/>
                            <w:bCs/>
                            <w:color w:val="000000" w:themeColor="text1"/>
                            <w:sz w:val="22"/>
                            <w:szCs w:val="28"/>
                          </w:rPr>
                        </w:pPr>
                        <w:r>
                          <w:rPr>
                            <w:b/>
                            <w:bCs/>
                            <w:color w:val="000000" w:themeColor="text1"/>
                            <w:sz w:val="22"/>
                            <w:szCs w:val="28"/>
                          </w:rPr>
                          <w:t>Revalidation</w:t>
                        </w:r>
                        <w:r w:rsidRPr="00EF0181">
                          <w:rPr>
                            <w:b/>
                            <w:bCs/>
                            <w:color w:val="000000" w:themeColor="text1"/>
                            <w:sz w:val="22"/>
                            <w:szCs w:val="28"/>
                          </w:rPr>
                          <w:t xml:space="preserve"> </w:t>
                        </w:r>
                        <w:r w:rsidR="00E76289" w:rsidRPr="00EF0181">
                          <w:rPr>
                            <w:b/>
                            <w:bCs/>
                            <w:color w:val="000000" w:themeColor="text1"/>
                            <w:sz w:val="22"/>
                            <w:szCs w:val="28"/>
                          </w:rPr>
                          <w:t xml:space="preserve">Training </w:t>
                        </w:r>
                      </w:p>
                    </w:txbxContent>
                  </v:textbox>
                </v:oval>
                <v:oval id="Oval 3" o:spid="_x0000_s1033" style="position:absolute;left:4226;top:15009;width:17431;height:10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" filled="f" strokecolor="red" strokeweight="2pt">
                  <v:textbox>
                    <w:txbxContent>
                      <w:p w14:paraId="62F4D3D4" w14:textId="77777777" w:rsidR="00E76289" w:rsidRPr="00EF0181" w:rsidRDefault="00E76289" w:rsidP="00E76289">
                        <w:pPr>
                          <w:jc w:val="center"/>
                          <w:rPr>
                            <w:b/>
                            <w:bCs/>
                            <w:color w:val="000000" w:themeColor="text1"/>
                            <w:sz w:val="22"/>
                            <w:szCs w:val="28"/>
                          </w:rPr>
                        </w:pPr>
                        <w:r w:rsidRPr="00EF0181">
                          <w:rPr>
                            <w:b/>
                            <w:bCs/>
                            <w:color w:val="000000" w:themeColor="text1"/>
                            <w:sz w:val="22"/>
                            <w:szCs w:val="28"/>
                          </w:rPr>
                          <w:t xml:space="preserve">Periodic Assessments </w:t>
                        </w:r>
                      </w:p>
                    </w:txbxContent>
                  </v:textbox>
                </v:oval>
                <v:shapetype id="_x0000_t32" coordsize="21600,21600" o:spt="32" o:oned="t" path="m,l21600,21600e" filled="f">
                  <v:path arrowok="t" fillok="f" o:connecttype="none"/>
                  <o:lock v:ext="edit" shapetype="t"/>
                </v:shapetype>
                <v:shape id="Straight Arrow Connector 2" o:spid="_x0000_s1034" type="#_x0000_t32" style="position:absolute;left:30430;top:5912;width:0;height:41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" strokecolor="#005084 [3044]" strokeweight="3pt">
                  <v:stroke endarrow="block"/>
                </v:shape>
                <w10:wrap anchorx="margin"/>
              </v:group>
            </w:pict>
          </mc:Fallback>
        </mc:AlternateContent>
      </w:r>
    </w:p>
    <w:p w14:paraId="54AD7408" w14:textId="7F2FF4FE" w:rsidR="00E76289" w:rsidRDefault="00E76289" w:rsidP="00E76289">
      <w:pPr>
        <w:pStyle w:val="Bullet1"/>
        <w:numPr>
          <w:ilvl w:val="0"/>
          <w:numId w:val="0"/>
        </w:numPr>
        <w:ind w:left="992" w:hanging="425"/>
      </w:pPr>
    </w:p>
    <w:p w14:paraId="61E3C0AA" w14:textId="30FD7DFA" w:rsidR="00E76289" w:rsidRDefault="0073349E" w:rsidP="00E76289">
      <w:pPr>
        <w:pStyle w:val="Bullet1"/>
        <w:numPr>
          <w:ilvl w:val="0"/>
          <w:numId w:val="0"/>
        </w:numPr>
        <w:ind w:left="992" w:hanging="425"/>
      </w:pPr>
      <w:r>
        <w:rPr>
          <w:noProof/>
        </w:rPr>
        <mc:AlternateContent>
          <mc:Choice Requires="wps">
            <w:drawing>
              <wp:anchor distT="0" distB="0" distL="114300" distR="114300" simplePos="0" relativeHeight="251662336" behindDoc="0" locked="0" layoutInCell="1" allowOverlap="1" wp14:anchorId="048E230C" wp14:editId="488ED032">
                <wp:simplePos x="0" y="0"/>
                <wp:positionH relativeFrom="column">
                  <wp:posOffset>4289353</wp:posOffset>
                </wp:positionH>
                <wp:positionV relativeFrom="paragraph">
                  <wp:posOffset>132619</wp:posOffset>
                </wp:positionV>
                <wp:extent cx="2121408" cy="621102"/>
                <wp:effectExtent l="0" t="0" r="12700" b="26670"/>
                <wp:wrapNone/>
                <wp:docPr id="976142687" name="Rectangle 1"/>
                <wp:cNvGraphicFramePr/>
                <a:graphic xmlns:a="http://schemas.openxmlformats.org/drawingml/2006/main">
                  <a:graphicData uri="http://schemas.microsoft.com/office/word/2010/wordprocessingShape">
                    <wps:wsp>
                      <wps:cNvSpPr/>
                      <wps:spPr>
                        <a:xfrm>
                          <a:off x="0" y="0"/>
                          <a:ext cx="2121408" cy="621102"/>
                        </a:xfrm>
                        <a:prstGeom prst="rect">
                          <a:avLst/>
                        </a:prstGeom>
                        <a:noFill/>
                        <a:ln>
                          <a:prstDash val="sysDash"/>
                        </a:ln>
                      </wps:spPr>
                      <wps:style>
                        <a:lnRef idx="2">
                          <a:schemeClr val="accent1"/>
                        </a:lnRef>
                        <a:fillRef idx="1">
                          <a:schemeClr val="lt1"/>
                        </a:fillRef>
                        <a:effectRef idx="0">
                          <a:schemeClr val="accent1"/>
                        </a:effectRef>
                        <a:fontRef idx="minor">
                          <a:schemeClr val="dk1"/>
                        </a:fontRef>
                      </wps:style>
                      <wps:txbx>
                        <w:txbxContent>
                          <w:p w14:paraId="3E01132A" w14:textId="77777777" w:rsidR="0073349E" w:rsidRPr="007B0B66" w:rsidRDefault="0073349E" w:rsidP="0073349E">
                            <w:pPr>
                              <w:jc w:val="center"/>
                              <w:rPr>
                                <w:b/>
                                <w:bCs/>
                                <w:sz w:val="22"/>
                                <w:szCs w:val="28"/>
                              </w:rPr>
                            </w:pPr>
                            <w:r w:rsidRPr="007B0B66">
                              <w:rPr>
                                <w:b/>
                                <w:bCs/>
                                <w:sz w:val="22"/>
                                <w:szCs w:val="28"/>
                              </w:rPr>
                              <w:t xml:space="preserve">Additional VTS Qualifications </w:t>
                            </w:r>
                          </w:p>
                          <w:p w14:paraId="52A3B3A0" w14:textId="51BB3660" w:rsidR="0073349E" w:rsidRPr="004945F4" w:rsidRDefault="0073349E" w:rsidP="007B0B66">
                            <w:pPr>
                              <w:jc w:val="center"/>
                              <w:rPr>
                                <w:sz w:val="20"/>
                                <w:szCs w:val="24"/>
                                <w:rPrChange w:id="240" w:author="Abercrombie, Kerrie" w:date="2025-02-03T06:53:00Z" w16du:dateUtc="2025-02-02T19:53:00Z">
                                  <w:rPr>
                                    <w:b/>
                                    <w:bCs/>
                                    <w:sz w:val="20"/>
                                    <w:szCs w:val="24"/>
                                  </w:rPr>
                                </w:rPrChange>
                              </w:rPr>
                            </w:pPr>
                            <w:r w:rsidRPr="004945F4">
                              <w:rPr>
                                <w:sz w:val="20"/>
                                <w:szCs w:val="24"/>
                                <w:rPrChange w:id="241" w:author="Abercrombie, Kerrie" w:date="2025-02-03T06:53:00Z" w16du:dateUtc="2025-02-02T19:53:00Z">
                                  <w:rPr>
                                    <w:b/>
                                    <w:bCs/>
                                    <w:sz w:val="20"/>
                                    <w:szCs w:val="24"/>
                                  </w:rPr>
                                </w:rPrChange>
                              </w:rPr>
                              <w:t>(</w:t>
                            </w:r>
                            <w:del w:id="242" w:author="Jillian Carson-Jackson" w:date="2025-02-08T12:03:00Z" w16du:dateUtc="2025-02-08T01:03:00Z">
                              <w:r w:rsidRPr="004945F4" w:rsidDel="00EC2C63">
                                <w:rPr>
                                  <w:sz w:val="20"/>
                                  <w:szCs w:val="24"/>
                                  <w:rPrChange w:id="243" w:author="Abercrombie, Kerrie" w:date="2025-02-03T06:53:00Z" w16du:dateUtc="2025-02-02T19:53:00Z">
                                    <w:rPr>
                                      <w:b/>
                                      <w:bCs/>
                                      <w:sz w:val="20"/>
                                      <w:szCs w:val="24"/>
                                    </w:rPr>
                                  </w:rPrChange>
                                </w:rPr>
                                <w:delText>e.g.</w:delText>
                              </w:r>
                            </w:del>
                            <w:ins w:id="244" w:author="Jillian Carson-Jackson" w:date="2025-02-08T12:03:00Z" w16du:dateUtc="2025-02-08T01:03:00Z">
                              <w:r w:rsidR="00EC2C63">
                                <w:rPr>
                                  <w:sz w:val="20"/>
                                  <w:szCs w:val="24"/>
                                </w:rPr>
                                <w:t>C0103-2</w:t>
                              </w:r>
                            </w:ins>
                            <w:r w:rsidRPr="004945F4">
                              <w:rPr>
                                <w:sz w:val="20"/>
                                <w:szCs w:val="24"/>
                                <w:rPrChange w:id="245" w:author="Abercrombie, Kerrie" w:date="2025-02-03T06:53:00Z" w16du:dateUtc="2025-02-02T19:53:00Z">
                                  <w:rPr>
                                    <w:b/>
                                    <w:bCs/>
                                    <w:sz w:val="20"/>
                                    <w:szCs w:val="24"/>
                                  </w:rPr>
                                </w:rPrChange>
                              </w:rPr>
                              <w:t xml:space="preserve"> VTS Supervisor, </w:t>
                            </w:r>
                            <w:ins w:id="246" w:author="Jillian Carson-Jackson" w:date="2025-02-08T12:03:00Z" w16du:dateUtc="2025-02-08T01:03:00Z">
                              <w:r w:rsidR="00EC2C63">
                                <w:rPr>
                                  <w:sz w:val="20"/>
                                  <w:szCs w:val="24"/>
                                </w:rPr>
                                <w:t xml:space="preserve">C0103-4 </w:t>
                              </w:r>
                            </w:ins>
                            <w:r w:rsidRPr="004945F4">
                              <w:rPr>
                                <w:sz w:val="20"/>
                                <w:szCs w:val="24"/>
                                <w:rPrChange w:id="247" w:author="Abercrombie, Kerrie" w:date="2025-02-03T06:53:00Z" w16du:dateUtc="2025-02-02T19:53:00Z">
                                  <w:rPr>
                                    <w:b/>
                                    <w:bCs/>
                                    <w:sz w:val="20"/>
                                    <w:szCs w:val="24"/>
                                  </w:rPr>
                                </w:rPrChange>
                              </w:rPr>
                              <w:t>OJT Instructor)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8E230C" id="Rectangle 1" o:spid="_x0000_s1035" style="position:absolute;left:0;text-align:left;margin-left:337.75pt;margin-top:10.45pt;width:167.05pt;height:48.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" filled="f" strokecolor="#00558c [3204]" strokeweight="2pt">
                <v:stroke dashstyle="3 1"/>
                <v:textbox>
                  <w:txbxContent>
                    <w:p w14:paraId="3E01132A" w14:textId="77777777" w:rsidR="0073349E" w:rsidRPr="007B0B66" w:rsidRDefault="0073349E" w:rsidP="0073349E">
                      <w:pPr>
                        <w:jc w:val="center"/>
                        <w:rPr>
                          <w:b/>
                          <w:bCs/>
                          <w:sz w:val="22"/>
                          <w:szCs w:val="28"/>
                        </w:rPr>
                      </w:pPr>
                      <w:r w:rsidRPr="007B0B66">
                        <w:rPr>
                          <w:b/>
                          <w:bCs/>
                          <w:sz w:val="22"/>
                          <w:szCs w:val="28"/>
                        </w:rPr>
                        <w:t xml:space="preserve">Additional VTS Qualifications </w:t>
                      </w:r>
                    </w:p>
                    <w:p w14:paraId="52A3B3A0" w14:textId="51BB3660" w:rsidR="0073349E" w:rsidRPr="004945F4" w:rsidRDefault="0073349E" w:rsidP="007B0B66">
                      <w:pPr>
                        <w:jc w:val="center"/>
                        <w:rPr>
                          <w:sz w:val="20"/>
                          <w:szCs w:val="24"/>
                          <w:rPrChange w:id="248" w:author="Abercrombie, Kerrie" w:date="2025-02-03T06:53:00Z" w16du:dateUtc="2025-02-02T19:53:00Z">
                            <w:rPr>
                              <w:b/>
                              <w:bCs/>
                              <w:sz w:val="20"/>
                              <w:szCs w:val="24"/>
                            </w:rPr>
                          </w:rPrChange>
                        </w:rPr>
                      </w:pPr>
                      <w:r w:rsidRPr="004945F4">
                        <w:rPr>
                          <w:sz w:val="20"/>
                          <w:szCs w:val="24"/>
                          <w:rPrChange w:id="249" w:author="Abercrombie, Kerrie" w:date="2025-02-03T06:53:00Z" w16du:dateUtc="2025-02-02T19:53:00Z">
                            <w:rPr>
                              <w:b/>
                              <w:bCs/>
                              <w:sz w:val="20"/>
                              <w:szCs w:val="24"/>
                            </w:rPr>
                          </w:rPrChange>
                        </w:rPr>
                        <w:t>(</w:t>
                      </w:r>
                      <w:del w:id="250" w:author="Jillian Carson-Jackson" w:date="2025-02-08T12:03:00Z" w16du:dateUtc="2025-02-08T01:03:00Z">
                        <w:r w:rsidRPr="004945F4" w:rsidDel="00EC2C63">
                          <w:rPr>
                            <w:sz w:val="20"/>
                            <w:szCs w:val="24"/>
                            <w:rPrChange w:id="251" w:author="Abercrombie, Kerrie" w:date="2025-02-03T06:53:00Z" w16du:dateUtc="2025-02-02T19:53:00Z">
                              <w:rPr>
                                <w:b/>
                                <w:bCs/>
                                <w:sz w:val="20"/>
                                <w:szCs w:val="24"/>
                              </w:rPr>
                            </w:rPrChange>
                          </w:rPr>
                          <w:delText>e.g.</w:delText>
                        </w:r>
                      </w:del>
                      <w:ins w:id="252" w:author="Jillian Carson-Jackson" w:date="2025-02-08T12:03:00Z" w16du:dateUtc="2025-02-08T01:03:00Z">
                        <w:r w:rsidR="00EC2C63">
                          <w:rPr>
                            <w:sz w:val="20"/>
                            <w:szCs w:val="24"/>
                          </w:rPr>
                          <w:t>C0103-2</w:t>
                        </w:r>
                      </w:ins>
                      <w:r w:rsidRPr="004945F4">
                        <w:rPr>
                          <w:sz w:val="20"/>
                          <w:szCs w:val="24"/>
                          <w:rPrChange w:id="253" w:author="Abercrombie, Kerrie" w:date="2025-02-03T06:53:00Z" w16du:dateUtc="2025-02-02T19:53:00Z">
                            <w:rPr>
                              <w:b/>
                              <w:bCs/>
                              <w:sz w:val="20"/>
                              <w:szCs w:val="24"/>
                            </w:rPr>
                          </w:rPrChange>
                        </w:rPr>
                        <w:t xml:space="preserve"> VTS Supervisor, </w:t>
                      </w:r>
                      <w:ins w:id="254" w:author="Jillian Carson-Jackson" w:date="2025-02-08T12:03:00Z" w16du:dateUtc="2025-02-08T01:03:00Z">
                        <w:r w:rsidR="00EC2C63">
                          <w:rPr>
                            <w:sz w:val="20"/>
                            <w:szCs w:val="24"/>
                          </w:rPr>
                          <w:t xml:space="preserve">C0103-4 </w:t>
                        </w:r>
                      </w:ins>
                      <w:r w:rsidRPr="004945F4">
                        <w:rPr>
                          <w:sz w:val="20"/>
                          <w:szCs w:val="24"/>
                          <w:rPrChange w:id="255" w:author="Abercrombie, Kerrie" w:date="2025-02-03T06:53:00Z" w16du:dateUtc="2025-02-02T19:53:00Z">
                            <w:rPr>
                              <w:b/>
                              <w:bCs/>
                              <w:sz w:val="20"/>
                              <w:szCs w:val="24"/>
                            </w:rPr>
                          </w:rPrChange>
                        </w:rPr>
                        <w:t>OJT Instructor)</w:t>
                      </w:r>
                    </w:p>
                  </w:txbxContent>
                </v:textbox>
              </v:rect>
            </w:pict>
          </mc:Fallback>
        </mc:AlternateContent>
      </w:r>
    </w:p>
    <w:p w14:paraId="31F68984" w14:textId="00B99EC8" w:rsidR="00E76289" w:rsidRDefault="00953ECA" w:rsidP="00E76289">
      <w:pPr>
        <w:pStyle w:val="Bullet1"/>
        <w:numPr>
          <w:ilvl w:val="0"/>
          <w:numId w:val="0"/>
        </w:numPr>
        <w:ind w:left="992" w:hanging="425"/>
      </w:pPr>
      <w:r>
        <w:rPr>
          <w:noProof/>
        </w:rPr>
        <mc:AlternateContent>
          <mc:Choice Requires="wps">
            <w:drawing>
              <wp:anchor distT="0" distB="0" distL="114300" distR="114300" simplePos="0" relativeHeight="251661312" behindDoc="0" locked="0" layoutInCell="1" allowOverlap="1" wp14:anchorId="4561B45E" wp14:editId="2E3043AC">
                <wp:simplePos x="0" y="0"/>
                <wp:positionH relativeFrom="column">
                  <wp:posOffset>3417570</wp:posOffset>
                </wp:positionH>
                <wp:positionV relativeFrom="paragraph">
                  <wp:posOffset>160249</wp:posOffset>
                </wp:positionV>
                <wp:extent cx="833933" cy="14631"/>
                <wp:effectExtent l="0" t="76200" r="0" b="80645"/>
                <wp:wrapNone/>
                <wp:docPr id="833216137" name="Straight Arrow Connector 2"/>
                <wp:cNvGraphicFramePr/>
                <a:graphic xmlns:a="http://schemas.openxmlformats.org/drawingml/2006/main">
                  <a:graphicData uri="http://schemas.microsoft.com/office/word/2010/wordprocessingShape">
                    <wps:wsp>
                      <wps:cNvCnPr/>
                      <wps:spPr>
                        <a:xfrm flipH="1" flipV="1">
                          <a:off x="0" y="0"/>
                          <a:ext cx="833933" cy="14631"/>
                        </a:xfrm>
                        <a:prstGeom prst="straightConnector1">
                          <a:avLst/>
                        </a:prstGeom>
                        <a:ln w="28575">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C3637FD" id="Straight Arrow Connector 2" o:spid="_x0000_s1026" type="#_x0000_t32" style="position:absolute;margin-left:269.1pt;margin-top:12.6pt;width:65.65pt;height:1.15pt;flip:x 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" strokecolor="#005084 [3044]" strokeweight="2.25pt">
                <v:stroke dashstyle="3 1" endarrow="block"/>
              </v:shape>
            </w:pict>
          </mc:Fallback>
        </mc:AlternateContent>
      </w:r>
    </w:p>
    <w:p w14:paraId="4A5C10B0" w14:textId="69DDA447" w:rsidR="00E76289" w:rsidRDefault="00E76289" w:rsidP="00E76289">
      <w:pPr>
        <w:pStyle w:val="Bullet1"/>
        <w:numPr>
          <w:ilvl w:val="0"/>
          <w:numId w:val="0"/>
        </w:numPr>
        <w:ind w:left="992" w:hanging="425"/>
      </w:pPr>
    </w:p>
    <w:p w14:paraId="038A5799" w14:textId="23DB3FB1" w:rsidR="00E76289" w:rsidRDefault="00E76289" w:rsidP="007B0B66">
      <w:pPr>
        <w:pStyle w:val="Bullet1"/>
        <w:numPr>
          <w:ilvl w:val="0"/>
          <w:numId w:val="0"/>
        </w:numPr>
        <w:ind w:left="992" w:hanging="425"/>
      </w:pPr>
    </w:p>
    <w:p w14:paraId="0C95FDC1" w14:textId="2D1D8083" w:rsidR="00E76289" w:rsidRDefault="00E76289" w:rsidP="00E76289">
      <w:pPr>
        <w:pStyle w:val="BodyText"/>
      </w:pPr>
    </w:p>
    <w:p w14:paraId="602DB661" w14:textId="3481A2E1" w:rsidR="00E76289" w:rsidRDefault="00E76289" w:rsidP="00E76289">
      <w:pPr>
        <w:pStyle w:val="BodyText"/>
      </w:pPr>
    </w:p>
    <w:p w14:paraId="710C3D55" w14:textId="77777777" w:rsidR="00E76289" w:rsidRPr="00E76289" w:rsidRDefault="00E76289" w:rsidP="007B0B66">
      <w:pPr>
        <w:pStyle w:val="BodyText"/>
      </w:pPr>
    </w:p>
    <w:p w14:paraId="5BCCEDC2" w14:textId="77777777" w:rsidR="00E76289" w:rsidRDefault="00E76289" w:rsidP="007B0B66">
      <w:pPr>
        <w:pStyle w:val="BodyText"/>
      </w:pPr>
      <w:bookmarkStart w:id="256" w:name="_Toc45706106"/>
    </w:p>
    <w:p w14:paraId="1E18F70E" w14:textId="77777777" w:rsidR="00E76289" w:rsidRDefault="00E76289" w:rsidP="00E76289">
      <w:pPr>
        <w:pStyle w:val="BodyText"/>
      </w:pPr>
    </w:p>
    <w:p w14:paraId="0FE15A67" w14:textId="77777777" w:rsidR="00E76289" w:rsidRDefault="00E76289" w:rsidP="00E76289">
      <w:pPr>
        <w:pStyle w:val="Figurecaption"/>
      </w:pPr>
      <w:bookmarkStart w:id="257" w:name="_Toc190119675"/>
      <w:r>
        <w:t xml:space="preserve">Process to maintain </w:t>
      </w:r>
      <w:commentRangeStart w:id="258"/>
      <w:r>
        <w:t>qualifications</w:t>
      </w:r>
      <w:commentRangeEnd w:id="258"/>
      <w:r w:rsidR="00EC2C63">
        <w:rPr>
          <w:rStyle w:val="CommentReference"/>
          <w:bCs w:val="0"/>
          <w:i w:val="0"/>
          <w:color w:val="auto"/>
        </w:rPr>
        <w:commentReference w:id="258"/>
      </w:r>
      <w:bookmarkEnd w:id="257"/>
    </w:p>
    <w:p w14:paraId="0C0FEA83" w14:textId="5529EA15" w:rsidR="0073349E" w:rsidRDefault="0073349E" w:rsidP="00E76289">
      <w:pPr>
        <w:pStyle w:val="BodyText"/>
        <w:spacing w:before="240"/>
      </w:pPr>
      <w:r w:rsidRPr="0073349E">
        <w:t>VTS providers should ensure that VTS personnel holding C0103-2 VTS Supervisor and C0103-4 On-the-Job Training (OJT) Instructor certificates also maintain their qualifications</w:t>
      </w:r>
      <w:r w:rsidR="00C10D9D">
        <w:t xml:space="preserve"> </w:t>
      </w:r>
      <w:r w:rsidR="00C10D9D" w:rsidRPr="00C10D9D">
        <w:t>to confirm ongoing competence in those areas</w:t>
      </w:r>
      <w:r w:rsidRPr="0073349E">
        <w:t xml:space="preserve">. </w:t>
      </w:r>
      <w:r w:rsidR="00EC2C63">
        <w:t>A</w:t>
      </w:r>
      <w:r w:rsidRPr="0073349E">
        <w:t xml:space="preserve"> training needs analysis</w:t>
      </w:r>
      <w:r w:rsidR="00EC2C63">
        <w:t xml:space="preserve"> process may be used</w:t>
      </w:r>
      <w:r w:rsidRPr="00F86D63">
        <w:t xml:space="preserve"> to </w:t>
      </w:r>
      <w:r w:rsidRPr="0073349E">
        <w:t>identify any additional training require</w:t>
      </w:r>
      <w:r w:rsidRPr="00F86D63">
        <w:t>ments that may be required t</w:t>
      </w:r>
      <w:r w:rsidRPr="0073349E">
        <w:t xml:space="preserve">o ensure </w:t>
      </w:r>
      <w:r w:rsidR="00EC2C63">
        <w:t>VTS personnel maintain</w:t>
      </w:r>
      <w:r w:rsidR="00EC2C63" w:rsidRPr="0073349E">
        <w:t xml:space="preserve"> </w:t>
      </w:r>
      <w:r w:rsidRPr="0073349E">
        <w:t>skills and competencies aligned with operational standards.</w:t>
      </w:r>
    </w:p>
    <w:p w14:paraId="48A3A2DE" w14:textId="3002A741" w:rsidR="00E76289" w:rsidRDefault="00953ECA" w:rsidP="00E76289">
      <w:pPr>
        <w:pStyle w:val="BodyText"/>
        <w:spacing w:before="240"/>
      </w:pPr>
      <w:r>
        <w:t>In summary, t</w:t>
      </w:r>
      <w:r w:rsidR="00E76289" w:rsidRPr="003F4ABE">
        <w:t xml:space="preserve">he following table provides </w:t>
      </w:r>
      <w:r w:rsidRPr="003F4ABE">
        <w:t xml:space="preserve">VTS providers </w:t>
      </w:r>
      <w:r>
        <w:t xml:space="preserve">with </w:t>
      </w:r>
      <w:r w:rsidR="00E76289" w:rsidRPr="003F4ABE">
        <w:t>guidance</w:t>
      </w:r>
      <w:r>
        <w:t xml:space="preserve"> to assist </w:t>
      </w:r>
      <w:r w:rsidR="00E76289" w:rsidRPr="003F4ABE">
        <w:t>VTS personnel</w:t>
      </w:r>
      <w:r w:rsidR="00E76289">
        <w:t xml:space="preserve"> to maintain their qualifications:</w:t>
      </w:r>
    </w:p>
    <w:tbl>
      <w:tblPr>
        <w:tblStyle w:val="TableGrid"/>
        <w:tblW w:w="0" w:type="auto"/>
        <w:tblLook w:val="04A0" w:firstRow="1" w:lastRow="0" w:firstColumn="1" w:lastColumn="0" w:noHBand="0" w:noVBand="1"/>
      </w:tblPr>
      <w:tblGrid>
        <w:gridCol w:w="2263"/>
        <w:gridCol w:w="5245"/>
        <w:gridCol w:w="2687"/>
      </w:tblGrid>
      <w:tr w:rsidR="00E76289" w14:paraId="1261BA0C" w14:textId="77777777" w:rsidTr="00EC2C63">
        <w:trPr>
          <w:tblHeader/>
        </w:trPr>
        <w:tc>
          <w:tcPr>
            <w:tcW w:w="2263" w:type="dxa"/>
            <w:shd w:val="clear" w:color="auto" w:fill="F2F2F2" w:themeFill="background1" w:themeFillShade="F2"/>
          </w:tcPr>
          <w:p w14:paraId="48AC08BF" w14:textId="7EC3CB06" w:rsidR="00E76289" w:rsidRDefault="00E76289" w:rsidP="00D65BB7">
            <w:pPr>
              <w:pStyle w:val="Tableheading"/>
            </w:pPr>
            <w:r>
              <w:t>Component</w:t>
            </w:r>
          </w:p>
        </w:tc>
        <w:tc>
          <w:tcPr>
            <w:tcW w:w="5245" w:type="dxa"/>
            <w:shd w:val="clear" w:color="auto" w:fill="F2F2F2" w:themeFill="background1" w:themeFillShade="F2"/>
          </w:tcPr>
          <w:p w14:paraId="0AD86906" w14:textId="77777777" w:rsidR="00E76289" w:rsidRDefault="00E76289" w:rsidP="00D65BB7">
            <w:pPr>
              <w:pStyle w:val="Tableheading"/>
            </w:pPr>
            <w:r>
              <w:t>Requirements</w:t>
            </w:r>
          </w:p>
        </w:tc>
        <w:tc>
          <w:tcPr>
            <w:tcW w:w="2687" w:type="dxa"/>
            <w:shd w:val="clear" w:color="auto" w:fill="F2F2F2" w:themeFill="background1" w:themeFillShade="F2"/>
          </w:tcPr>
          <w:p w14:paraId="2B41B24B" w14:textId="77777777" w:rsidR="00E76289" w:rsidRDefault="00E76289" w:rsidP="00D65BB7">
            <w:pPr>
              <w:pStyle w:val="Tableheading"/>
            </w:pPr>
            <w:r>
              <w:t>Frequency</w:t>
            </w:r>
          </w:p>
        </w:tc>
      </w:tr>
      <w:tr w:rsidR="00E76289" w14:paraId="6FB1836C" w14:textId="77777777" w:rsidTr="009550ED">
        <w:tc>
          <w:tcPr>
            <w:tcW w:w="10195" w:type="dxa"/>
            <w:gridSpan w:val="3"/>
            <w:shd w:val="clear" w:color="auto" w:fill="F2F2F2" w:themeFill="background1" w:themeFillShade="F2"/>
          </w:tcPr>
          <w:p w14:paraId="4A2B06D2" w14:textId="77777777" w:rsidR="00E76289" w:rsidRDefault="00E76289" w:rsidP="00D65BB7">
            <w:pPr>
              <w:pStyle w:val="Tableheading"/>
              <w:jc w:val="left"/>
            </w:pPr>
            <w:r>
              <w:t>PERIODIC ASSESSMENTS</w:t>
            </w:r>
          </w:p>
        </w:tc>
      </w:tr>
      <w:tr w:rsidR="00E76289" w14:paraId="679D08A7" w14:textId="77777777" w:rsidTr="00D65BB7">
        <w:tc>
          <w:tcPr>
            <w:tcW w:w="2263" w:type="dxa"/>
          </w:tcPr>
          <w:p w14:paraId="080BBDF9" w14:textId="77777777" w:rsidR="00E76289" w:rsidRPr="003F4ABE" w:rsidRDefault="00E76289" w:rsidP="00D65BB7">
            <w:pPr>
              <w:pStyle w:val="Tabletext"/>
            </w:pPr>
            <w:r w:rsidRPr="003F4ABE">
              <w:t>Performance assessments</w:t>
            </w:r>
          </w:p>
        </w:tc>
        <w:tc>
          <w:tcPr>
            <w:tcW w:w="5245" w:type="dxa"/>
          </w:tcPr>
          <w:p w14:paraId="43D7AE4D" w14:textId="77777777" w:rsidR="00E76289" w:rsidRDefault="00E76289" w:rsidP="00D65BB7">
            <w:pPr>
              <w:pStyle w:val="Tabletext"/>
            </w:pPr>
            <w:r w:rsidRPr="003F4ABE">
              <w:t xml:space="preserve">Once qualified regular performance assessments on VTS personnel are undertaken to ensure that the established standards continue to be met. </w:t>
            </w:r>
          </w:p>
          <w:p w14:paraId="4583B71F" w14:textId="6FF2B706" w:rsidR="009B565C" w:rsidRPr="003F4ABE" w:rsidRDefault="009B565C" w:rsidP="00D65BB7">
            <w:pPr>
              <w:pStyle w:val="Tabletext"/>
            </w:pPr>
            <w:r>
              <w:t>Performance assessments</w:t>
            </w:r>
            <w:r w:rsidR="00B30FC0">
              <w:t xml:space="preserve"> refer to</w:t>
            </w:r>
            <w:r>
              <w:t xml:space="preserve"> VTS Communication competency, VTS equipment competency and other specific area of competency as required by the VTS Competent Authority</w:t>
            </w:r>
            <w:r w:rsidR="00B30FC0">
              <w:t xml:space="preserve"> or VTS Provider. </w:t>
            </w:r>
          </w:p>
        </w:tc>
        <w:tc>
          <w:tcPr>
            <w:tcW w:w="2687" w:type="dxa"/>
          </w:tcPr>
          <w:p w14:paraId="69150CE8" w14:textId="53929E36" w:rsidR="00E76289" w:rsidRPr="003F4ABE" w:rsidRDefault="00E76289" w:rsidP="00D65BB7">
            <w:pPr>
              <w:pStyle w:val="Tabletext"/>
            </w:pPr>
            <w:r w:rsidRPr="003F4ABE">
              <w:t>Annually</w:t>
            </w:r>
            <w:r w:rsidR="00AF5B37">
              <w:t>, or as determined</w:t>
            </w:r>
            <w:r>
              <w:t xml:space="preserve"> by</w:t>
            </w:r>
            <w:r w:rsidR="00AF5B37">
              <w:t xml:space="preserve"> the</w:t>
            </w:r>
            <w:r>
              <w:t xml:space="preserve"> VTS provider</w:t>
            </w:r>
            <w:r w:rsidR="00BA6192">
              <w:t xml:space="preserve">. </w:t>
            </w:r>
            <w:r w:rsidR="007A3F17">
              <w:t>Assessments</w:t>
            </w:r>
            <w:r w:rsidR="00BA6192">
              <w:t xml:space="preserve"> may be incorporated into other training activities.</w:t>
            </w:r>
          </w:p>
        </w:tc>
      </w:tr>
      <w:tr w:rsidR="00E76289" w14:paraId="4135433D" w14:textId="77777777" w:rsidTr="009550ED">
        <w:tc>
          <w:tcPr>
            <w:tcW w:w="10195" w:type="dxa"/>
            <w:gridSpan w:val="3"/>
            <w:shd w:val="clear" w:color="auto" w:fill="F2F2F2" w:themeFill="background1" w:themeFillShade="F2"/>
          </w:tcPr>
          <w:p w14:paraId="4EEEFB8E" w14:textId="77777777" w:rsidR="00E76289" w:rsidRPr="003F4ABE" w:rsidRDefault="00E76289" w:rsidP="00D65BB7">
            <w:pPr>
              <w:pStyle w:val="Tableheading"/>
              <w:jc w:val="left"/>
            </w:pPr>
            <w:r>
              <w:t>SKILLS AND DEVELOPMENT TRAINING</w:t>
            </w:r>
          </w:p>
        </w:tc>
      </w:tr>
      <w:tr w:rsidR="00E76289" w14:paraId="3DC2C1BE" w14:textId="77777777" w:rsidTr="00D65BB7">
        <w:tc>
          <w:tcPr>
            <w:tcW w:w="2263" w:type="dxa"/>
          </w:tcPr>
          <w:p w14:paraId="33614E08" w14:textId="77777777" w:rsidR="00E76289" w:rsidRPr="003F4ABE" w:rsidRDefault="00E76289" w:rsidP="00D65BB7">
            <w:pPr>
              <w:pStyle w:val="Tabletext"/>
            </w:pPr>
            <w:r w:rsidRPr="003F4ABE">
              <w:t>Adaptation training</w:t>
            </w:r>
          </w:p>
        </w:tc>
        <w:tc>
          <w:tcPr>
            <w:tcW w:w="5245" w:type="dxa"/>
          </w:tcPr>
          <w:p w14:paraId="36FB5EB3" w14:textId="77777777" w:rsidR="00E76289" w:rsidRPr="003F4ABE" w:rsidRDefault="00E76289" w:rsidP="00D65BB7">
            <w:pPr>
              <w:pStyle w:val="Tabletext"/>
            </w:pPr>
            <w:r w:rsidRPr="003F4ABE">
              <w:t xml:space="preserve">Training to be completed when significant changes to VTS operations are expected, such as changes associated with equipment, regulations, operational procedures etc.  </w:t>
            </w:r>
          </w:p>
        </w:tc>
        <w:tc>
          <w:tcPr>
            <w:tcW w:w="2687" w:type="dxa"/>
          </w:tcPr>
          <w:p w14:paraId="646CD20A" w14:textId="77777777" w:rsidR="00E76289" w:rsidRPr="003F4ABE" w:rsidRDefault="00E76289" w:rsidP="00D65BB7">
            <w:pPr>
              <w:pStyle w:val="Tabletext"/>
            </w:pPr>
            <w:r w:rsidRPr="003F4ABE">
              <w:t>As determined by the VTS provider preferably before the change(s) takes place.</w:t>
            </w:r>
          </w:p>
        </w:tc>
      </w:tr>
      <w:tr w:rsidR="00E76289" w14:paraId="5578346D" w14:textId="77777777" w:rsidTr="00D65BB7">
        <w:tc>
          <w:tcPr>
            <w:tcW w:w="2263" w:type="dxa"/>
          </w:tcPr>
          <w:p w14:paraId="738F7661" w14:textId="77777777" w:rsidR="00E76289" w:rsidRPr="003F4ABE" w:rsidRDefault="00E76289" w:rsidP="00D65BB7">
            <w:pPr>
              <w:pStyle w:val="Tabletext"/>
            </w:pPr>
            <w:r w:rsidRPr="003F4ABE">
              <w:t>Updating training</w:t>
            </w:r>
          </w:p>
        </w:tc>
        <w:tc>
          <w:tcPr>
            <w:tcW w:w="5245" w:type="dxa"/>
          </w:tcPr>
          <w:p w14:paraId="61BD57B4" w14:textId="77777777" w:rsidR="00E76289" w:rsidRPr="003F4ABE" w:rsidRDefault="00E76289" w:rsidP="00D65BB7">
            <w:pPr>
              <w:pStyle w:val="Tabletext"/>
            </w:pPr>
            <w:r w:rsidRPr="003F4ABE">
              <w:t>A</w:t>
            </w:r>
            <w:r>
              <w:t xml:space="preserve"> </w:t>
            </w:r>
            <w:r w:rsidRPr="003F4ABE">
              <w:t xml:space="preserve">tailor-made programme based on a training needs analysis which identifies </w:t>
            </w:r>
            <w:r>
              <w:t xml:space="preserve">that </w:t>
            </w:r>
            <w:r w:rsidRPr="003F4ABE">
              <w:t>an individual requires additional training</w:t>
            </w:r>
            <w:r>
              <w:t xml:space="preserve"> to </w:t>
            </w:r>
            <w:r w:rsidRPr="003F4ABE">
              <w:t>maintain competency</w:t>
            </w:r>
            <w:r>
              <w:t>.</w:t>
            </w:r>
          </w:p>
        </w:tc>
        <w:tc>
          <w:tcPr>
            <w:tcW w:w="2687" w:type="dxa"/>
          </w:tcPr>
          <w:p w14:paraId="37DA86F5" w14:textId="77777777" w:rsidR="00E76289" w:rsidRPr="003F4ABE" w:rsidRDefault="00E76289" w:rsidP="00D65BB7">
            <w:pPr>
              <w:pStyle w:val="Tabletext"/>
            </w:pPr>
            <w:r w:rsidRPr="003F4ABE">
              <w:t>As determined by the VTS provider</w:t>
            </w:r>
          </w:p>
        </w:tc>
      </w:tr>
      <w:tr w:rsidR="00E76289" w14:paraId="01C5218E" w14:textId="77777777" w:rsidTr="00D65BB7">
        <w:tc>
          <w:tcPr>
            <w:tcW w:w="2263" w:type="dxa"/>
          </w:tcPr>
          <w:p w14:paraId="67AE22A1" w14:textId="2D1E2BEE" w:rsidR="00E76289" w:rsidRDefault="00E76289" w:rsidP="00D65BB7">
            <w:pPr>
              <w:pStyle w:val="Tabletext"/>
            </w:pPr>
            <w:r>
              <w:t>Other training</w:t>
            </w:r>
          </w:p>
        </w:tc>
        <w:tc>
          <w:tcPr>
            <w:tcW w:w="5245" w:type="dxa"/>
          </w:tcPr>
          <w:p w14:paraId="1E73602B" w14:textId="02257651" w:rsidR="00E76289" w:rsidRPr="003F4ABE" w:rsidRDefault="0073349E" w:rsidP="00D65BB7">
            <w:pPr>
              <w:pStyle w:val="Tabletext"/>
            </w:pPr>
            <w:r>
              <w:t xml:space="preserve">Additional training programs may </w:t>
            </w:r>
            <w:r w:rsidR="00E0138A">
              <w:t xml:space="preserve">address </w:t>
            </w:r>
            <w:r w:rsidRPr="0073349E">
              <w:t>specific learning needs of personnel at a VTS</w:t>
            </w:r>
            <w:r>
              <w:t xml:space="preserve">. </w:t>
            </w:r>
          </w:p>
        </w:tc>
        <w:tc>
          <w:tcPr>
            <w:tcW w:w="2687" w:type="dxa"/>
          </w:tcPr>
          <w:p w14:paraId="4B3D17C1" w14:textId="77777777" w:rsidR="00E76289" w:rsidRPr="003F4ABE" w:rsidRDefault="00E76289" w:rsidP="00D65BB7">
            <w:pPr>
              <w:pStyle w:val="Tabletext"/>
            </w:pPr>
            <w:r w:rsidRPr="003F4ABE">
              <w:t>As determined by the VTS provider</w:t>
            </w:r>
          </w:p>
        </w:tc>
      </w:tr>
      <w:tr w:rsidR="00E76289" w14:paraId="0F2EDF95" w14:textId="77777777" w:rsidTr="001B6F21">
        <w:tc>
          <w:tcPr>
            <w:tcW w:w="10195" w:type="dxa"/>
            <w:gridSpan w:val="3"/>
            <w:shd w:val="clear" w:color="auto" w:fill="F2F2F2" w:themeFill="background1" w:themeFillShade="F2"/>
          </w:tcPr>
          <w:p w14:paraId="02A50148" w14:textId="087EBA80" w:rsidR="00E76289" w:rsidRPr="003F4ABE" w:rsidRDefault="002E4120" w:rsidP="00D65BB7">
            <w:pPr>
              <w:pStyle w:val="Tableheading"/>
              <w:jc w:val="left"/>
            </w:pPr>
            <w:del w:id="259" w:author="Jillian Carson-Jackson" w:date="2025-02-08T12:08:00Z" w16du:dateUtc="2025-02-08T01:08:00Z">
              <w:r w:rsidDel="00EC2C63">
                <w:delText>RECURRENT</w:delText>
              </w:r>
              <w:r w:rsidR="00E76289" w:rsidDel="00EC2C63">
                <w:delText xml:space="preserve"> </w:delText>
              </w:r>
            </w:del>
            <w:ins w:id="260" w:author="Jillian Carson-Jackson" w:date="2025-02-08T12:08:00Z" w16du:dateUtc="2025-02-08T01:08:00Z">
              <w:r w:rsidR="00EC2C63">
                <w:t xml:space="preserve">REVALIDATION </w:t>
              </w:r>
            </w:ins>
            <w:r w:rsidR="00E76289">
              <w:t>TRAINING</w:t>
            </w:r>
          </w:p>
        </w:tc>
      </w:tr>
      <w:tr w:rsidR="00E76289" w14:paraId="7D775129" w14:textId="77777777" w:rsidTr="00D65BB7">
        <w:tc>
          <w:tcPr>
            <w:tcW w:w="2263" w:type="dxa"/>
          </w:tcPr>
          <w:p w14:paraId="144418FD" w14:textId="0CCC8096" w:rsidR="00E76289" w:rsidRPr="003F4ABE" w:rsidRDefault="00E76289" w:rsidP="00D65BB7">
            <w:pPr>
              <w:pStyle w:val="Tabletext"/>
            </w:pPr>
            <w:del w:id="261" w:author="Jillian Carson-Jackson" w:date="2025-02-08T12:08:00Z" w16du:dateUtc="2025-02-08T01:08:00Z">
              <w:r w:rsidRPr="003F4ABE" w:rsidDel="00EC2C63">
                <w:delText xml:space="preserve">Recurrent </w:delText>
              </w:r>
            </w:del>
            <w:ins w:id="262" w:author="Jillian Carson-Jackson" w:date="2025-02-08T12:11:00Z" w16du:dateUtc="2025-02-08T01:11:00Z">
              <w:r w:rsidR="00EC2C63">
                <w:t>Revalidation</w:t>
              </w:r>
            </w:ins>
            <w:ins w:id="263" w:author="Jillian Carson-Jackson" w:date="2025-02-08T12:08:00Z" w16du:dateUtc="2025-02-08T01:08:00Z">
              <w:r w:rsidR="00EC2C63" w:rsidRPr="003F4ABE">
                <w:t xml:space="preserve"> </w:t>
              </w:r>
            </w:ins>
            <w:r w:rsidR="002E4120">
              <w:t>training</w:t>
            </w:r>
          </w:p>
        </w:tc>
        <w:tc>
          <w:tcPr>
            <w:tcW w:w="5245" w:type="dxa"/>
          </w:tcPr>
          <w:p w14:paraId="39A69048" w14:textId="79880733" w:rsidR="00177C8E" w:rsidRDefault="00E0138A" w:rsidP="00E0138A">
            <w:pPr>
              <w:pStyle w:val="Tabletext"/>
            </w:pPr>
            <w:r w:rsidRPr="001B6F21">
              <w:t>Structured training program that ensures the</w:t>
            </w:r>
            <w:r w:rsidRPr="00E0138A">
              <w:t xml:space="preserve"> ongoing validity of VTS qualifications</w:t>
            </w:r>
            <w:r w:rsidR="001B6F21">
              <w:t xml:space="preserve"> (Model Cours</w:t>
            </w:r>
            <w:r w:rsidR="00177C8E">
              <w:t>e</w:t>
            </w:r>
            <w:r w:rsidR="001B6F21">
              <w:t xml:space="preserve"> C0103-5 – </w:t>
            </w:r>
            <w:r w:rsidR="00085805">
              <w:t>Recurrent training for VTS Personnel</w:t>
            </w:r>
            <w:r w:rsidR="001B6F21">
              <w:t>)</w:t>
            </w:r>
            <w:r>
              <w:t>.</w:t>
            </w:r>
            <w:r w:rsidR="00664A16">
              <w:t xml:space="preserve"> </w:t>
            </w:r>
          </w:p>
          <w:p w14:paraId="137F672A" w14:textId="72892324" w:rsidR="00E76289" w:rsidRPr="003F4ABE" w:rsidRDefault="00B271D2" w:rsidP="00E0138A">
            <w:pPr>
              <w:pStyle w:val="Tabletext"/>
            </w:pPr>
            <w:r>
              <w:lastRenderedPageBreak/>
              <w:t xml:space="preserve">Training </w:t>
            </w:r>
            <w:r w:rsidR="00917B2D">
              <w:t xml:space="preserve">to be </w:t>
            </w:r>
            <w:r>
              <w:t>delivered by Training Organization</w:t>
            </w:r>
            <w:r w:rsidR="00CC1DDF">
              <w:t>s</w:t>
            </w:r>
            <w:r>
              <w:t xml:space="preserve"> or </w:t>
            </w:r>
            <w:r w:rsidR="000E0269">
              <w:t xml:space="preserve">may be </w:t>
            </w:r>
            <w:r w:rsidR="003A033C">
              <w:t>delivered</w:t>
            </w:r>
            <w:r w:rsidR="005200E8">
              <w:t xml:space="preserve"> by a</w:t>
            </w:r>
            <w:r w:rsidR="003A033C">
              <w:t xml:space="preserve"> </w:t>
            </w:r>
            <w:r>
              <w:t>VTS provider.</w:t>
            </w:r>
          </w:p>
        </w:tc>
        <w:tc>
          <w:tcPr>
            <w:tcW w:w="2687" w:type="dxa"/>
          </w:tcPr>
          <w:p w14:paraId="19A581F5" w14:textId="015B4C79" w:rsidR="00E76289" w:rsidRPr="003F4ABE" w:rsidRDefault="00E53FE3" w:rsidP="00D65BB7">
            <w:pPr>
              <w:pStyle w:val="Tabletext"/>
            </w:pPr>
            <w:r>
              <w:lastRenderedPageBreak/>
              <w:t xml:space="preserve">As determined by the Competent Authority </w:t>
            </w:r>
            <w:r w:rsidR="001F7868">
              <w:t xml:space="preserve">- </w:t>
            </w:r>
            <w:r w:rsidR="00E76289">
              <w:t>I</w:t>
            </w:r>
            <w:r w:rsidR="00E76289" w:rsidRPr="003F4ABE">
              <w:t xml:space="preserve">ntervals not exceeding </w:t>
            </w:r>
            <w:r w:rsidR="00953ECA">
              <w:br/>
            </w:r>
            <w:r w:rsidR="00E76289" w:rsidRPr="003F4ABE">
              <w:t>5 years</w:t>
            </w:r>
            <w:r w:rsidR="00E76289">
              <w:t xml:space="preserve">. </w:t>
            </w:r>
          </w:p>
        </w:tc>
      </w:tr>
    </w:tbl>
    <w:p w14:paraId="657192A3" w14:textId="77777777" w:rsidR="00E76289" w:rsidRDefault="00E76289" w:rsidP="00E76289"/>
    <w:p w14:paraId="7CC52749" w14:textId="3ED51FC4" w:rsidR="00E76289" w:rsidRPr="00B57996" w:rsidRDefault="00E76289" w:rsidP="001B6F21">
      <w:pPr>
        <w:pStyle w:val="Heading2"/>
      </w:pPr>
      <w:bookmarkStart w:id="264" w:name="_Toc190119661"/>
      <w:r w:rsidRPr="00B57996">
        <w:t>P</w:t>
      </w:r>
      <w:r w:rsidR="00B96DAC" w:rsidRPr="00B57996">
        <w:t>eriodic Assessments</w:t>
      </w:r>
      <w:bookmarkEnd w:id="264"/>
    </w:p>
    <w:p w14:paraId="113251AF" w14:textId="7C7ECC75" w:rsidR="00E76289" w:rsidRPr="00B57996" w:rsidRDefault="00E76289" w:rsidP="00E76289">
      <w:pPr>
        <w:pStyle w:val="BodyText"/>
      </w:pPr>
      <w:r w:rsidRPr="00B57996">
        <w:t>Once VTS personnel are qualified</w:t>
      </w:r>
      <w:r w:rsidR="0073349E">
        <w:t>,</w:t>
      </w:r>
      <w:r w:rsidRPr="00B57996">
        <w:t xml:space="preserve"> regular performance and competency assessments </w:t>
      </w:r>
      <w:r w:rsidR="002A25DA" w:rsidRPr="00B57996">
        <w:t>s</w:t>
      </w:r>
      <w:r w:rsidRPr="00B57996">
        <w:t xml:space="preserve">hould be undertaken to ensure that established standards continue to be met. These periodic assessments may identify areas for improvements that can trigger a need for additional skills and development training. </w:t>
      </w:r>
    </w:p>
    <w:p w14:paraId="53B84184" w14:textId="64C450BD" w:rsidR="00E76289" w:rsidRPr="00B57996" w:rsidRDefault="00E76289" w:rsidP="001B6F21">
      <w:pPr>
        <w:pStyle w:val="Heading3"/>
      </w:pPr>
      <w:bookmarkStart w:id="265" w:name="_Toc190119662"/>
      <w:r w:rsidRPr="00B57996">
        <w:t>P</w:t>
      </w:r>
      <w:r w:rsidR="00B96DAC" w:rsidRPr="00B57996">
        <w:t>erformance Assessment</w:t>
      </w:r>
      <w:bookmarkEnd w:id="265"/>
    </w:p>
    <w:p w14:paraId="16D6EB25" w14:textId="7A24CDE1" w:rsidR="002A25DA" w:rsidRDefault="00EC2C63" w:rsidP="00E76289">
      <w:pPr>
        <w:pStyle w:val="BodyText"/>
      </w:pPr>
      <w:r>
        <w:t>P</w:t>
      </w:r>
      <w:r w:rsidR="002A25DA" w:rsidRPr="002A25DA">
        <w:t>erformance assessment is a process used to evaluate an individual’s job performance in carrying out specific tasks or functions associated with VTS</w:t>
      </w:r>
      <w:r w:rsidR="002A25DA">
        <w:t xml:space="preserve"> duties</w:t>
      </w:r>
      <w:r w:rsidR="002A25DA" w:rsidRPr="002A25DA">
        <w:t>. This assessment provides insights into their effectiveness and skills, while also identifying areas for improvement and development.</w:t>
      </w:r>
    </w:p>
    <w:p w14:paraId="68337964" w14:textId="6271AE69" w:rsidR="002A25DA" w:rsidRDefault="002A25DA" w:rsidP="002A25DA">
      <w:pPr>
        <w:pStyle w:val="BodyText"/>
      </w:pPr>
      <w:r>
        <w:t>Performance assessments</w:t>
      </w:r>
      <w:r w:rsidR="00EC2C63">
        <w:t xml:space="preserve"> may be carried out using different approaches, including as part of the annual assessment of personnel, through a 360</w:t>
      </w:r>
      <w:r w:rsidR="00EC2C63" w:rsidRPr="00EC2C63">
        <w:t>°</w:t>
      </w:r>
      <w:r>
        <w:t xml:space="preserve"> </w:t>
      </w:r>
      <w:r w:rsidR="00EC2C63">
        <w:t>assessment process or other methods.  Regardless of the approach used, performance assessment of</w:t>
      </w:r>
      <w:r>
        <w:t xml:space="preserve"> VTS personnel should be carried out at regular intervals to evaluate an individual’s </w:t>
      </w:r>
      <w:r w:rsidR="00EC2C63">
        <w:t xml:space="preserve">competence to carry out their VTS duties. </w:t>
      </w:r>
      <w:r>
        <w:t xml:space="preserve"> These assessments may include a combination of elements, for example:</w:t>
      </w:r>
    </w:p>
    <w:p w14:paraId="19C4DFA0" w14:textId="77777777" w:rsidR="002A25DA" w:rsidRDefault="002A25DA" w:rsidP="002A25DA">
      <w:pPr>
        <w:pStyle w:val="Bullet1"/>
      </w:pPr>
      <w:r>
        <w:t>Proficiency checks to measure specific levels of skill or knowledge</w:t>
      </w:r>
    </w:p>
    <w:p w14:paraId="30C3BEFD" w14:textId="77777777" w:rsidR="002A25DA" w:rsidRDefault="002A25DA" w:rsidP="002A25DA">
      <w:pPr>
        <w:pStyle w:val="Bullet1"/>
      </w:pPr>
      <w:r>
        <w:t>Scenario/ Simulation exercises</w:t>
      </w:r>
    </w:p>
    <w:p w14:paraId="6082BCC9" w14:textId="100D4864" w:rsidR="002A25DA" w:rsidRDefault="002A25DA" w:rsidP="002A25DA">
      <w:pPr>
        <w:pStyle w:val="Bullet1"/>
      </w:pPr>
      <w:r>
        <w:t>Peer review</w:t>
      </w:r>
      <w:r w:rsidR="00C10D9D">
        <w:t xml:space="preserve">s conducted by </w:t>
      </w:r>
      <w:r>
        <w:t>VTS</w:t>
      </w:r>
      <w:r w:rsidR="00C10D9D">
        <w:t xml:space="preserve"> </w:t>
      </w:r>
      <w:r>
        <w:t>O</w:t>
      </w:r>
      <w:r w:rsidR="00C10D9D">
        <w:t>perator</w:t>
      </w:r>
      <w:r w:rsidR="00EC2C63">
        <w:t xml:space="preserve"> or Supervisor trained as a VTS OJTI </w:t>
      </w:r>
    </w:p>
    <w:p w14:paraId="129152CC" w14:textId="6EBAF06E" w:rsidR="002A25DA" w:rsidRDefault="00C10D9D" w:rsidP="002A25DA">
      <w:pPr>
        <w:pStyle w:val="Bullet1"/>
      </w:pPr>
      <w:r>
        <w:t>R</w:t>
      </w:r>
      <w:r w:rsidR="002A25DA">
        <w:t>eview</w:t>
      </w:r>
      <w:r>
        <w:t xml:space="preserve"> of</w:t>
      </w:r>
      <w:r w:rsidR="002A25DA">
        <w:t xml:space="preserve"> </w:t>
      </w:r>
      <w:r w:rsidR="00EC2C63">
        <w:t>reports and voice recordings</w:t>
      </w:r>
    </w:p>
    <w:p w14:paraId="1B6FD6CF" w14:textId="053F688C" w:rsidR="002A25DA" w:rsidRDefault="002A25DA" w:rsidP="002A25DA">
      <w:pPr>
        <w:pStyle w:val="BodyText"/>
      </w:pPr>
      <w:r w:rsidRPr="002A25DA">
        <w:t>If a performance assessment shows that established competency is not being met</w:t>
      </w:r>
      <w:r>
        <w:t>, then updating training with the individual should be considered to help maintain their qualifications.</w:t>
      </w:r>
      <w:r w:rsidR="00EC2C63">
        <w:t xml:space="preserve"> The content of this training can be identified through a training needs analysis.  </w:t>
      </w:r>
    </w:p>
    <w:p w14:paraId="5EB6477B" w14:textId="24E25F54" w:rsidR="00E76289" w:rsidRDefault="00E76289" w:rsidP="002A25DA">
      <w:pPr>
        <w:pStyle w:val="BodyText"/>
      </w:pPr>
      <w:r>
        <w:t>To demonstrate the performance of VTS personnel is being observed and monitored, VTS providers should ensure:</w:t>
      </w:r>
    </w:p>
    <w:p w14:paraId="11E1346B" w14:textId="6531AF7C" w:rsidR="00E76289" w:rsidRDefault="00E76289" w:rsidP="001B6F21">
      <w:pPr>
        <w:pStyle w:val="Bullet1"/>
      </w:pPr>
      <w:r>
        <w:t>The framework and assessment methods used to undertake performance assessments is documented.</w:t>
      </w:r>
    </w:p>
    <w:p w14:paraId="07A4B495" w14:textId="2E70CE6F" w:rsidR="00E76289" w:rsidRDefault="00E76289" w:rsidP="001B6F21">
      <w:pPr>
        <w:pStyle w:val="Bullet1"/>
      </w:pPr>
      <w:r>
        <w:t xml:space="preserve">Processes and procedures are in place to ensure performance assessments are completed.  </w:t>
      </w:r>
    </w:p>
    <w:p w14:paraId="54B06516" w14:textId="3DBC9A76" w:rsidR="00E76289" w:rsidRPr="00B57996" w:rsidRDefault="00E76289" w:rsidP="001B6F21">
      <w:pPr>
        <w:pStyle w:val="Bullet1"/>
      </w:pPr>
      <w:r>
        <w:t xml:space="preserve">The assessment that an individual VTS operator has satisfactorily completed a performance </w:t>
      </w:r>
      <w:r w:rsidRPr="00B57996">
        <w:t>assessment should be documented / signed off by nominated staff member/s.</w:t>
      </w:r>
    </w:p>
    <w:p w14:paraId="0E22D63C" w14:textId="0F4C8B62" w:rsidR="00E76289" w:rsidRPr="00B57996" w:rsidRDefault="00E76289" w:rsidP="001B6F21">
      <w:pPr>
        <w:pStyle w:val="Bullet1"/>
      </w:pPr>
      <w:r w:rsidRPr="00B57996">
        <w:t>The outcomes are reflected in training records.</w:t>
      </w:r>
    </w:p>
    <w:p w14:paraId="6DB84EF3" w14:textId="6E178064" w:rsidR="00E76289" w:rsidRPr="00B57996" w:rsidRDefault="00E76289" w:rsidP="001B6F21">
      <w:pPr>
        <w:pStyle w:val="Heading3"/>
      </w:pPr>
      <w:bookmarkStart w:id="266" w:name="_Toc190119663"/>
      <w:commentRangeStart w:id="267"/>
      <w:r w:rsidRPr="00B57996">
        <w:t xml:space="preserve">VTS </w:t>
      </w:r>
      <w:r w:rsidRPr="001B6F21">
        <w:rPr>
          <w:strike/>
        </w:rPr>
        <w:t>E</w:t>
      </w:r>
      <w:r w:rsidR="00B96DAC" w:rsidRPr="00B57996">
        <w:rPr>
          <w:strike/>
        </w:rPr>
        <w:t>nglish</w:t>
      </w:r>
      <w:r w:rsidRPr="001B6F21">
        <w:rPr>
          <w:strike/>
        </w:rPr>
        <w:t xml:space="preserve"> </w:t>
      </w:r>
      <w:r w:rsidR="00B96DAC" w:rsidRPr="00B57996">
        <w:t>Communication</w:t>
      </w:r>
      <w:r w:rsidR="00704B5A">
        <w:t>s</w:t>
      </w:r>
      <w:r w:rsidR="00B96DAC" w:rsidRPr="00B57996">
        <w:t xml:space="preserve"> Competency Testing </w:t>
      </w:r>
      <w:commentRangeEnd w:id="267"/>
      <w:r w:rsidR="00DD549B">
        <w:rPr>
          <w:rStyle w:val="CommentReference"/>
          <w:rFonts w:asciiTheme="minorHAnsi" w:eastAsiaTheme="minorHAnsi" w:hAnsiTheme="minorHAnsi" w:cstheme="minorBidi"/>
          <w:b w:val="0"/>
          <w:bCs w:val="0"/>
          <w:smallCaps w:val="0"/>
          <w:color w:val="auto"/>
        </w:rPr>
        <w:commentReference w:id="267"/>
      </w:r>
      <w:bookmarkEnd w:id="266"/>
    </w:p>
    <w:p w14:paraId="416B9426" w14:textId="373F3CC5" w:rsidR="00BC4A83" w:rsidRDefault="00704B5A" w:rsidP="00E76289">
      <w:pPr>
        <w:pStyle w:val="BodyText"/>
      </w:pPr>
      <w:r>
        <w:t>VTS Communications c</w:t>
      </w:r>
      <w:r w:rsidR="00BC4A83">
        <w:t>ompetency tests are designed to measure an individual’s knowledge, skills, and abilities in a consistent and objective way by ensuring that VTS personnel have the necessary language skills to perform tasks associated with the purpose of VTS.</w:t>
      </w:r>
    </w:p>
    <w:p w14:paraId="387F1E6F" w14:textId="3F975584" w:rsidR="00E76289" w:rsidRDefault="00BC4A83" w:rsidP="00E76289">
      <w:pPr>
        <w:pStyle w:val="BodyText"/>
      </w:pPr>
      <w:r w:rsidRPr="00BC4A83">
        <w:t xml:space="preserve">VTS providers </w:t>
      </w:r>
      <w:r>
        <w:t>should</w:t>
      </w:r>
      <w:r w:rsidRPr="00BC4A83">
        <w:t xml:space="preserve"> monitor that VTS personnel continue to conform with the practices for VTS communications as outlined in IMO SMCP and IALA G1132. </w:t>
      </w:r>
      <w:r>
        <w:t xml:space="preserve"> </w:t>
      </w:r>
      <w:r w:rsidRPr="001B6F21">
        <w:rPr>
          <w:i/>
          <w:iCs/>
          <w:highlight w:val="yellow"/>
        </w:rPr>
        <w:t>IALA Guideline GXXXX on VTS</w:t>
      </w:r>
      <w:r w:rsidR="008750BD">
        <w:rPr>
          <w:i/>
          <w:iCs/>
          <w:highlight w:val="yellow"/>
        </w:rPr>
        <w:t xml:space="preserve"> </w:t>
      </w:r>
      <w:r w:rsidR="008750BD" w:rsidRPr="001B6F21">
        <w:rPr>
          <w:i/>
          <w:iCs/>
          <w:strike/>
          <w:highlight w:val="yellow"/>
        </w:rPr>
        <w:t>English</w:t>
      </w:r>
      <w:r w:rsidRPr="001B6F21">
        <w:rPr>
          <w:i/>
          <w:iCs/>
          <w:highlight w:val="yellow"/>
        </w:rPr>
        <w:t xml:space="preserve"> Communication Competency Testing</w:t>
      </w:r>
      <w:r>
        <w:t xml:space="preserve"> provides a framework for VTS providers </w:t>
      </w:r>
      <w:r w:rsidRPr="00BC4A83">
        <w:t>to assess competency with standard message structure and phrases.</w:t>
      </w:r>
      <w:r>
        <w:t xml:space="preserve">  </w:t>
      </w:r>
    </w:p>
    <w:p w14:paraId="7FBF65AE" w14:textId="3F84C995" w:rsidR="00E76289" w:rsidRPr="00B57996" w:rsidRDefault="00B96DAC" w:rsidP="00104C49">
      <w:pPr>
        <w:pStyle w:val="Heading2"/>
      </w:pPr>
      <w:bookmarkStart w:id="268" w:name="_Toc190119664"/>
      <w:r w:rsidRPr="00104C49">
        <w:t>Skills and Development Training</w:t>
      </w:r>
      <w:bookmarkEnd w:id="268"/>
    </w:p>
    <w:p w14:paraId="031486D6" w14:textId="77777777" w:rsidR="00E76289" w:rsidRPr="00B57996" w:rsidRDefault="00E76289" w:rsidP="00F86D63">
      <w:pPr>
        <w:pStyle w:val="Heading2separationline"/>
      </w:pPr>
    </w:p>
    <w:p w14:paraId="7EA4D096" w14:textId="14D6F3BB" w:rsidR="00FE62C3" w:rsidRPr="00B57996" w:rsidRDefault="00FE62C3" w:rsidP="00E76289">
      <w:pPr>
        <w:pStyle w:val="BodyText"/>
      </w:pPr>
      <w:r w:rsidRPr="00B57996">
        <w:lastRenderedPageBreak/>
        <w:t xml:space="preserve">Skills and development training focuses on building the abilities needed to perform tasks proficiently.  This includes being able to keep up with changes in technology, regulations, or the operating environment as well ensuring VTS personnel can apply this knowledge effectively into real-world scenarios. </w:t>
      </w:r>
    </w:p>
    <w:p w14:paraId="4F666228" w14:textId="1F84AAA7" w:rsidR="00FE62C3" w:rsidRPr="00B57996" w:rsidRDefault="00FE62C3" w:rsidP="00FE62C3">
      <w:pPr>
        <w:pStyle w:val="BodyText"/>
      </w:pPr>
      <w:r w:rsidRPr="00B57996">
        <w:t xml:space="preserve">VTS providers should determine the type </w:t>
      </w:r>
      <w:r w:rsidR="002A25DA" w:rsidRPr="00B57996">
        <w:t xml:space="preserve">of </w:t>
      </w:r>
      <w:r w:rsidRPr="00B57996">
        <w:t xml:space="preserve">training required for their operations to build the skills, knowledge and capabilities of </w:t>
      </w:r>
      <w:r w:rsidR="002A25DA" w:rsidRPr="00B57996">
        <w:t xml:space="preserve">their </w:t>
      </w:r>
      <w:r w:rsidRPr="00B57996">
        <w:t>VTS personnel. The common types of training are:</w:t>
      </w:r>
    </w:p>
    <w:p w14:paraId="0E821EA6" w14:textId="77777777" w:rsidR="00FE62C3" w:rsidRPr="00B57996" w:rsidRDefault="00FE62C3" w:rsidP="00FE62C3">
      <w:pPr>
        <w:pStyle w:val="Bullet1"/>
      </w:pPr>
      <w:r w:rsidRPr="00B57996">
        <w:t>Adaption Training</w:t>
      </w:r>
    </w:p>
    <w:p w14:paraId="458E1D0C" w14:textId="07F74C62" w:rsidR="00FE62C3" w:rsidRPr="00B57996" w:rsidRDefault="00FE62C3" w:rsidP="00FE62C3">
      <w:pPr>
        <w:pStyle w:val="Bullet1"/>
      </w:pPr>
      <w:r w:rsidRPr="00B57996">
        <w:t>Updat</w:t>
      </w:r>
      <w:r w:rsidR="00104C49">
        <w:t>ing</w:t>
      </w:r>
      <w:r w:rsidRPr="00B57996">
        <w:t xml:space="preserve"> Training</w:t>
      </w:r>
    </w:p>
    <w:p w14:paraId="6186E2BB" w14:textId="353A07C5" w:rsidR="00FE62C3" w:rsidRPr="00B57996" w:rsidRDefault="00EC2C63" w:rsidP="00104C49">
      <w:pPr>
        <w:pStyle w:val="Bullet1"/>
      </w:pPr>
      <w:r>
        <w:t>Other</w:t>
      </w:r>
      <w:r w:rsidR="00FE62C3" w:rsidRPr="00B57996">
        <w:t xml:space="preserve"> Training  </w:t>
      </w:r>
    </w:p>
    <w:p w14:paraId="5C232D17" w14:textId="1912A74C" w:rsidR="00E76289" w:rsidRPr="00B57996" w:rsidRDefault="00FE62C3" w:rsidP="00E76289">
      <w:pPr>
        <w:pStyle w:val="BodyText"/>
      </w:pPr>
      <w:r w:rsidRPr="00B57996">
        <w:t xml:space="preserve">To identify specific skills gaps and development needs for VTS personnel it is recommended that a training needs analysis should be </w:t>
      </w:r>
      <w:r w:rsidR="00704B5A">
        <w:t>undertaken</w:t>
      </w:r>
      <w:r w:rsidRPr="00B57996">
        <w:t xml:space="preserve">.  </w:t>
      </w:r>
      <w:r w:rsidR="00704B5A">
        <w:t>Annex A</w:t>
      </w:r>
      <w:r w:rsidR="00704B5A" w:rsidRPr="00B57996">
        <w:t xml:space="preserve"> </w:t>
      </w:r>
      <w:r w:rsidR="00704B5A">
        <w:t>provides a</w:t>
      </w:r>
      <w:r w:rsidR="00E76289" w:rsidRPr="00B57996">
        <w:t xml:space="preserve">n example </w:t>
      </w:r>
      <w:r w:rsidR="00704B5A">
        <w:t>o</w:t>
      </w:r>
      <w:r w:rsidR="00E76289" w:rsidRPr="00B57996">
        <w:t xml:space="preserve">f how a training needs analysis </w:t>
      </w:r>
      <w:r w:rsidR="00704B5A">
        <w:t>for an individual may be completed</w:t>
      </w:r>
      <w:r w:rsidR="00E76289" w:rsidRPr="00B57996">
        <w:t>.</w:t>
      </w:r>
    </w:p>
    <w:p w14:paraId="3FD42D2E" w14:textId="6A29FC1A" w:rsidR="00E76289" w:rsidRPr="00B57996" w:rsidRDefault="00B96DAC" w:rsidP="00E76289">
      <w:pPr>
        <w:pStyle w:val="Heading3"/>
      </w:pPr>
      <w:bookmarkStart w:id="269" w:name="_Toc190119665"/>
      <w:r w:rsidRPr="00B57996">
        <w:t>Adap</w:t>
      </w:r>
      <w:r w:rsidR="001F4D17" w:rsidRPr="00B57996">
        <w:t>ta</w:t>
      </w:r>
      <w:r w:rsidRPr="00B57996">
        <w:t>tion Training</w:t>
      </w:r>
      <w:bookmarkEnd w:id="269"/>
    </w:p>
    <w:p w14:paraId="5F7DFE04" w14:textId="6BF1CBC2" w:rsidR="001F4D17" w:rsidRDefault="001F4D17" w:rsidP="00E76289">
      <w:pPr>
        <w:pStyle w:val="BodyText"/>
      </w:pPr>
      <w:r w:rsidRPr="001F4D17">
        <w:t>Adaptation training is carried out whenever significant changes</w:t>
      </w:r>
      <w:r>
        <w:t xml:space="preserve"> to VTS operations</w:t>
      </w:r>
      <w:r w:rsidRPr="001F4D17">
        <w:t xml:space="preserve"> are expected or when changes have been made</w:t>
      </w:r>
      <w:r w:rsidR="00F66200">
        <w:t>,</w:t>
      </w:r>
      <w:r w:rsidRPr="001F4D17">
        <w:t xml:space="preserve"> concerning equipment, regulations, operational procedures or any other matter which is relevant to the performance of VTS personnel.</w:t>
      </w:r>
    </w:p>
    <w:p w14:paraId="5DF4D47F" w14:textId="7ACC106B" w:rsidR="001F4D17" w:rsidRDefault="00EC2C63" w:rsidP="00E76289">
      <w:pPr>
        <w:pStyle w:val="BodyText"/>
      </w:pPr>
      <w:r>
        <w:t xml:space="preserve"> This</w:t>
      </w:r>
      <w:r w:rsidR="001F4D17" w:rsidRPr="001F4D17">
        <w:t xml:space="preserve"> training should be delivered before any changes occur</w:t>
      </w:r>
      <w:r>
        <w:t xml:space="preserve"> to ensure smooth implementation of the changes. </w:t>
      </w:r>
    </w:p>
    <w:p w14:paraId="77C17D63" w14:textId="77777777" w:rsidR="001F4D17" w:rsidRDefault="001F4D17" w:rsidP="001F4D17">
      <w:pPr>
        <w:pStyle w:val="BodyText"/>
      </w:pPr>
      <w:r>
        <w:t>Adaptation training should be tailored to each situation, considering the complexity and nature of the change. Key considerations include:</w:t>
      </w:r>
    </w:p>
    <w:p w14:paraId="36E3807E" w14:textId="6E4E0077" w:rsidR="001F4D17" w:rsidRDefault="00EC2C63" w:rsidP="00104C49">
      <w:pPr>
        <w:pStyle w:val="Bullet1"/>
      </w:pPr>
      <w:r>
        <w:t>D</w:t>
      </w:r>
      <w:r w:rsidR="001F4D17">
        <w:t>esign</w:t>
      </w:r>
      <w:r>
        <w:t>ing</w:t>
      </w:r>
      <w:r w:rsidR="001F4D17">
        <w:t xml:space="preserve"> and develop</w:t>
      </w:r>
      <w:r>
        <w:t>ing</w:t>
      </w:r>
      <w:r w:rsidR="001F4D17">
        <w:t xml:space="preserve"> appropriate training.</w:t>
      </w:r>
    </w:p>
    <w:p w14:paraId="50C53697" w14:textId="77777777" w:rsidR="001F4D17" w:rsidRDefault="001F4D17" w:rsidP="00104C49">
      <w:pPr>
        <w:pStyle w:val="Bullet1"/>
      </w:pPr>
      <w:r>
        <w:t>Preparing a structured program with detailed lesson plans and clear learning objectives based on the training needs analysis.</w:t>
      </w:r>
    </w:p>
    <w:p w14:paraId="38CC305F" w14:textId="4A90A502" w:rsidR="001F4D17" w:rsidRPr="00B57996" w:rsidRDefault="001F4D17" w:rsidP="00104C49">
      <w:pPr>
        <w:pStyle w:val="Bullet1"/>
      </w:pPr>
      <w:r>
        <w:t xml:space="preserve">Identifying the most suitable party to develop and deliver the training, which could be in-house, a training organization, a service provider (e.g. the company installing VTS equipment), or a combination </w:t>
      </w:r>
      <w:r w:rsidRPr="00B57996">
        <w:t>of these.</w:t>
      </w:r>
    </w:p>
    <w:p w14:paraId="3AA1469E" w14:textId="5E229D53" w:rsidR="001F4D17" w:rsidRPr="00B57996" w:rsidRDefault="00EC2C63" w:rsidP="00104C49">
      <w:pPr>
        <w:pStyle w:val="Bullet1"/>
      </w:pPr>
      <w:r>
        <w:t xml:space="preserve">Developing </w:t>
      </w:r>
      <w:r w:rsidR="001F4D17" w:rsidRPr="00B57996">
        <w:t xml:space="preserve">assessment </w:t>
      </w:r>
      <w:r>
        <w:t xml:space="preserve">approach suitable to the training provided. </w:t>
      </w:r>
    </w:p>
    <w:p w14:paraId="49D60A83" w14:textId="6A63DF7D" w:rsidR="00E76289" w:rsidRPr="00B57996" w:rsidRDefault="00B96DAC" w:rsidP="00E76289">
      <w:pPr>
        <w:pStyle w:val="Heading3"/>
      </w:pPr>
      <w:bookmarkStart w:id="270" w:name="_Toc190119666"/>
      <w:r w:rsidRPr="00B57996">
        <w:t>Updat</w:t>
      </w:r>
      <w:r w:rsidR="00104C49">
        <w:t>ing</w:t>
      </w:r>
      <w:r w:rsidRPr="00B57996">
        <w:t xml:space="preserve"> Training</w:t>
      </w:r>
      <w:bookmarkEnd w:id="270"/>
    </w:p>
    <w:p w14:paraId="3DCA72E9" w14:textId="621195F1" w:rsidR="003879E7" w:rsidRPr="00B57996" w:rsidRDefault="003879E7" w:rsidP="00E76289">
      <w:pPr>
        <w:pStyle w:val="BodyText"/>
      </w:pPr>
      <w:r w:rsidRPr="00B57996">
        <w:t xml:space="preserve">Updating training is a tailored made program aimed at refreshing or improving specific areas of competency. It allows VTS personnel to regain professional knowledge and skills, while reinforcing previous training. </w:t>
      </w:r>
    </w:p>
    <w:p w14:paraId="643D3F67" w14:textId="666445BD" w:rsidR="00E76289" w:rsidRPr="00B57996" w:rsidRDefault="00E76289" w:rsidP="00E76289">
      <w:pPr>
        <w:pStyle w:val="BodyText"/>
      </w:pPr>
      <w:r w:rsidRPr="00B57996">
        <w:t xml:space="preserve">VTS providers should </w:t>
      </w:r>
      <w:r w:rsidR="003879E7" w:rsidRPr="00B57996">
        <w:t>establish</w:t>
      </w:r>
      <w:r w:rsidRPr="00B57996">
        <w:t xml:space="preserve"> processes and procedures to identify when updating training is </w:t>
      </w:r>
      <w:r w:rsidR="00EC2C63">
        <w:t>required</w:t>
      </w:r>
      <w:r w:rsidRPr="00B57996">
        <w:t xml:space="preserve"> to ensure </w:t>
      </w:r>
      <w:r w:rsidR="003879E7" w:rsidRPr="00B57996">
        <w:t xml:space="preserve">VTS </w:t>
      </w:r>
      <w:r w:rsidRPr="00B57996">
        <w:t xml:space="preserve">personnel maintain competency </w:t>
      </w:r>
      <w:r w:rsidR="00EC2C63">
        <w:t xml:space="preserve">and may be required </w:t>
      </w:r>
      <w:r w:rsidRPr="00B57996">
        <w:t>in circumstances such as:</w:t>
      </w:r>
    </w:p>
    <w:p w14:paraId="1CB63E8B" w14:textId="2FD45B2C" w:rsidR="00E76289" w:rsidRPr="00B57996" w:rsidRDefault="00E76289" w:rsidP="00104C49">
      <w:pPr>
        <w:pStyle w:val="Bullet1"/>
      </w:pPr>
      <w:r w:rsidRPr="00B57996">
        <w:t xml:space="preserve"> a break in service</w:t>
      </w:r>
    </w:p>
    <w:p w14:paraId="168A1219" w14:textId="40E26DBF" w:rsidR="00E76289" w:rsidRPr="00B57996" w:rsidRDefault="00E76289" w:rsidP="00104C49">
      <w:pPr>
        <w:pStyle w:val="Bullet1"/>
      </w:pPr>
      <w:r w:rsidRPr="00B57996">
        <w:t>an unsatisfactory performance assessment or proficiency check</w:t>
      </w:r>
    </w:p>
    <w:p w14:paraId="49E4F404" w14:textId="371592B1" w:rsidR="00E76289" w:rsidRPr="00B57996" w:rsidRDefault="00E76289" w:rsidP="00104C49">
      <w:pPr>
        <w:pStyle w:val="Bullet1"/>
      </w:pPr>
      <w:r w:rsidRPr="00B57996">
        <w:t>upon request</w:t>
      </w:r>
    </w:p>
    <w:p w14:paraId="6F721A5D" w14:textId="5E544C44" w:rsidR="00E76289" w:rsidRPr="00B57996" w:rsidRDefault="00E76289" w:rsidP="00104C49">
      <w:pPr>
        <w:pStyle w:val="Bullet1"/>
      </w:pPr>
      <w:r w:rsidRPr="00B57996">
        <w:t xml:space="preserve">when deemed necessary by the VTS provider </w:t>
      </w:r>
    </w:p>
    <w:p w14:paraId="7A25010B" w14:textId="00BA75F7" w:rsidR="00864450" w:rsidRPr="00B57996" w:rsidRDefault="00864450" w:rsidP="00864450">
      <w:pPr>
        <w:pStyle w:val="BodyText"/>
      </w:pPr>
      <w:r w:rsidRPr="00B57996">
        <w:t xml:space="preserve">When an event triggers the need for updating training, a training needs analysis should be conducted to identify performance gaps, establish training goals, and define the required performance levels. </w:t>
      </w:r>
    </w:p>
    <w:p w14:paraId="1123C33E" w14:textId="3950D54B" w:rsidR="00864450" w:rsidRPr="00B57996" w:rsidRDefault="00864450" w:rsidP="00864450">
      <w:pPr>
        <w:pStyle w:val="BodyText"/>
      </w:pPr>
      <w:r w:rsidRPr="00B57996">
        <w:t xml:space="preserve">Before the training begins, VTS personnel should be informed about the program's objectives, duration, and format. For example, after a break in service of three months or more, a VTS provider </w:t>
      </w:r>
      <w:r w:rsidR="00EC2C63">
        <w:t>could</w:t>
      </w:r>
      <w:r w:rsidRPr="00B57996">
        <w:t xml:space="preserve"> conduct a training needs analysis to determine </w:t>
      </w:r>
      <w:r w:rsidR="00704B5A">
        <w:t>if</w:t>
      </w:r>
      <w:r w:rsidRPr="00B57996">
        <w:t xml:space="preserve"> updating training is necessary, </w:t>
      </w:r>
      <w:r w:rsidR="002A25DA" w:rsidRPr="00B57996">
        <w:t>considering</w:t>
      </w:r>
      <w:r w:rsidRPr="00B57996">
        <w:t xml:space="preserve"> </w:t>
      </w:r>
      <w:r w:rsidR="00704B5A">
        <w:t xml:space="preserve">recent changes, </w:t>
      </w:r>
      <w:r w:rsidRPr="00B57996">
        <w:t>the complexity of the VTS area and the individual's duties.</w:t>
      </w:r>
    </w:p>
    <w:p w14:paraId="4E76DD8F" w14:textId="76329336" w:rsidR="00C10D9D" w:rsidRDefault="00864450" w:rsidP="00C10D9D">
      <w:pPr>
        <w:pStyle w:val="BodyText"/>
      </w:pPr>
      <w:r w:rsidRPr="00B57996">
        <w:lastRenderedPageBreak/>
        <w:t xml:space="preserve">Updating training may </w:t>
      </w:r>
      <w:r w:rsidR="00704B5A">
        <w:t>cover</w:t>
      </w:r>
      <w:r w:rsidRPr="00B57996">
        <w:t xml:space="preserve"> both generic and area-specific competency elements.</w:t>
      </w:r>
      <w:r w:rsidR="00C10D9D">
        <w:t xml:space="preserve"> These training activities may be enhanced </w:t>
      </w:r>
      <w:r w:rsidR="00EC2C63">
        <w:t xml:space="preserve">through the use of case studies and </w:t>
      </w:r>
      <w:r w:rsidR="00C10D9D">
        <w:t xml:space="preserve">by incorporating simulation exercises tailored to specific tasks performed by VTS personnel. These exercises can range from </w:t>
      </w:r>
      <w:r w:rsidR="00EC2C63">
        <w:t>low-level simulation</w:t>
      </w:r>
      <w:r w:rsidR="00C10D9D">
        <w:t xml:space="preserve"> approaches, such as role-playing scenarios, to </w:t>
      </w:r>
      <w:r w:rsidR="00EC2C63">
        <w:t>full mission</w:t>
      </w:r>
      <w:r w:rsidR="00C10D9D">
        <w:t xml:space="preserve"> options that utilise interactive computer-based simulations</w:t>
      </w:r>
      <w:r w:rsidR="00EC2C63">
        <w:t xml:space="preserve"> [15]</w:t>
      </w:r>
      <w:r w:rsidR="00C10D9D">
        <w:t>. The exercises may cover various areas, including:</w:t>
      </w:r>
    </w:p>
    <w:p w14:paraId="411E8972" w14:textId="4B6644C6" w:rsidR="00C10D9D" w:rsidRDefault="00C10D9D" w:rsidP="00EC2C63">
      <w:pPr>
        <w:pStyle w:val="Bullet1"/>
      </w:pPr>
      <w:r>
        <w:t>Responding to developing unsafe situations</w:t>
      </w:r>
    </w:p>
    <w:p w14:paraId="4B8BB3BA" w14:textId="56561C7E" w:rsidR="00C10D9D" w:rsidRDefault="00C10D9D" w:rsidP="00EC2C63">
      <w:pPr>
        <w:pStyle w:val="Bullet1"/>
      </w:pPr>
      <w:r>
        <w:t>Emergency response to equip individuals with the skills and knowledge necessary to respond effectively to emergencies by ensuring safety and preparedness in crisis situations.</w:t>
      </w:r>
    </w:p>
    <w:p w14:paraId="105E9EE0" w14:textId="5777D0C0" w:rsidR="00864450" w:rsidRPr="00B57996" w:rsidRDefault="00C10D9D" w:rsidP="00EC2C63">
      <w:pPr>
        <w:pStyle w:val="Bullet1"/>
      </w:pPr>
      <w:r>
        <w:t xml:space="preserve">Joint operation exercises involving multiple parties such as VTS, tugs, pilots, response agencies are involved.  </w:t>
      </w:r>
    </w:p>
    <w:p w14:paraId="12EF125B" w14:textId="6CDB89A9" w:rsidR="00864450" w:rsidRPr="00B57996" w:rsidRDefault="00864450" w:rsidP="00864450">
      <w:pPr>
        <w:pStyle w:val="BodyText"/>
      </w:pPr>
      <w:r w:rsidRPr="00B57996">
        <w:t xml:space="preserve">VTS providers need to identify who would be best positioned to develop and deliver update training, whether </w:t>
      </w:r>
      <w:r w:rsidRPr="00B57996">
        <w:br/>
        <w:t xml:space="preserve">in-house, through a </w:t>
      </w:r>
      <w:r w:rsidR="00704B5A">
        <w:t>T</w:t>
      </w:r>
      <w:r w:rsidRPr="00B57996">
        <w:t xml:space="preserve">raining </w:t>
      </w:r>
      <w:r w:rsidR="00704B5A">
        <w:t>O</w:t>
      </w:r>
      <w:r w:rsidRPr="00B57996">
        <w:t>rganization or a combination of both.</w:t>
      </w:r>
    </w:p>
    <w:p w14:paraId="45044A24" w14:textId="5420DC18" w:rsidR="00E76289" w:rsidRPr="00B57996" w:rsidRDefault="0073349E" w:rsidP="006746BA">
      <w:pPr>
        <w:pStyle w:val="Heading3"/>
      </w:pPr>
      <w:bookmarkStart w:id="271" w:name="_Toc190119667"/>
      <w:r>
        <w:t xml:space="preserve">Other </w:t>
      </w:r>
      <w:r w:rsidR="00B96DAC" w:rsidRPr="00B57996">
        <w:t>Training</w:t>
      </w:r>
      <w:bookmarkEnd w:id="271"/>
    </w:p>
    <w:p w14:paraId="7BED1181" w14:textId="04553DB6" w:rsidR="002A25DA" w:rsidRDefault="00EC2C63" w:rsidP="000F6E7F">
      <w:pPr>
        <w:pStyle w:val="BodyText"/>
      </w:pPr>
      <w:r>
        <w:t>Other</w:t>
      </w:r>
      <w:r w:rsidR="002A25DA" w:rsidRPr="002A25DA">
        <w:t xml:space="preserve"> training </w:t>
      </w:r>
      <w:r>
        <w:t>may be</w:t>
      </w:r>
      <w:r w:rsidR="002A25DA" w:rsidRPr="002A25DA">
        <w:t xml:space="preserve"> designed to address the specific learning needs and requirements of personnel at a particular VTS, ensuring th</w:t>
      </w:r>
      <w:r w:rsidR="0073349E">
        <w:t>ey</w:t>
      </w:r>
      <w:r w:rsidR="002A25DA" w:rsidRPr="002A25DA">
        <w:t xml:space="preserve"> </w:t>
      </w:r>
      <w:r>
        <w:t>remain competent for their duties</w:t>
      </w:r>
      <w:r w:rsidR="002A25DA" w:rsidRPr="002A25DA">
        <w:t xml:space="preserve">. These programs </w:t>
      </w:r>
      <w:r>
        <w:t>may</w:t>
      </w:r>
      <w:r w:rsidR="002A25DA" w:rsidRPr="002A25DA">
        <w:t xml:space="preserve"> focus on area-specific competencies, tools, and procedures relevant to the immediate work environment, such as</w:t>
      </w:r>
      <w:r w:rsidR="002A25DA">
        <w:t>:</w:t>
      </w:r>
    </w:p>
    <w:p w14:paraId="32AB1972" w14:textId="21731CF8" w:rsidR="002A25DA" w:rsidRDefault="00704B5A" w:rsidP="002A25DA">
      <w:pPr>
        <w:pStyle w:val="Bullet1"/>
      </w:pPr>
      <w:r>
        <w:t>F</w:t>
      </w:r>
      <w:r w:rsidR="002A25DA" w:rsidRPr="002A25DA">
        <w:t>amiliarization trips on vessels with pilots or other stakeholders, visits to allied services, adjacent VTS cent</w:t>
      </w:r>
      <w:r w:rsidR="002A25DA">
        <w:t>res</w:t>
      </w:r>
      <w:r w:rsidR="002A25DA" w:rsidRPr="002A25DA">
        <w:t>, or other similar organizations</w:t>
      </w:r>
      <w:r>
        <w:t xml:space="preserve"> to increase knowledge of operations in the VTS area</w:t>
      </w:r>
      <w:r w:rsidR="002A25DA">
        <w:t>.</w:t>
      </w:r>
    </w:p>
    <w:p w14:paraId="6F298EF5" w14:textId="77777777" w:rsidR="0073349E" w:rsidRPr="0073349E" w:rsidRDefault="0073349E" w:rsidP="0073349E">
      <w:pPr>
        <w:pStyle w:val="Bullet1"/>
      </w:pPr>
      <w:r w:rsidRPr="0073349E">
        <w:t>Regular updates of regulatory, procedural and technological developments.</w:t>
      </w:r>
    </w:p>
    <w:p w14:paraId="1CA71307" w14:textId="0107C7C0" w:rsidR="00BC4A83" w:rsidRDefault="00BC4A83" w:rsidP="00BC4A83">
      <w:pPr>
        <w:pStyle w:val="Bullet1"/>
      </w:pPr>
      <w:r>
        <w:t>Attendance and participation in relevant emergency</w:t>
      </w:r>
      <w:r w:rsidR="004E3B98">
        <w:t>,</w:t>
      </w:r>
      <w:r>
        <w:t xml:space="preserve"> </w:t>
      </w:r>
      <w:r w:rsidR="00EC2C63">
        <w:t xml:space="preserve">business continuity, fail over </w:t>
      </w:r>
      <w:r>
        <w:t>or operational procedural exercises.</w:t>
      </w:r>
    </w:p>
    <w:p w14:paraId="47C34B70" w14:textId="6BA46339" w:rsidR="002A25DA" w:rsidRDefault="00BC4A83" w:rsidP="00F86D63">
      <w:pPr>
        <w:pStyle w:val="Bullet1"/>
      </w:pPr>
      <w:r>
        <w:t>W</w:t>
      </w:r>
      <w:r w:rsidR="002A25DA" w:rsidRPr="002A25DA">
        <w:t>orkplace safety, including</w:t>
      </w:r>
      <w:r w:rsidR="002A25DA">
        <w:t xml:space="preserve"> induction and</w:t>
      </w:r>
      <w:r w:rsidR="002A25DA" w:rsidRPr="002A25DA">
        <w:t xml:space="preserve"> first aid courses.</w:t>
      </w:r>
    </w:p>
    <w:p w14:paraId="707CC812" w14:textId="79F4C778" w:rsidR="002A25DA" w:rsidRDefault="0073349E" w:rsidP="000F6E7F">
      <w:pPr>
        <w:pStyle w:val="BodyText"/>
      </w:pPr>
      <w:r w:rsidRPr="0073349E">
        <w:t>Where appropriate, practical activit</w:t>
      </w:r>
      <w:r>
        <w:t>ies</w:t>
      </w:r>
      <w:r w:rsidRPr="0073349E">
        <w:t xml:space="preserve"> </w:t>
      </w:r>
      <w:r>
        <w:t>may</w:t>
      </w:r>
      <w:r w:rsidRPr="0073349E">
        <w:t xml:space="preserve"> be accompanied by a workbook in which the learning goal of the activity is linked to several questions, thereby enhancing the learning and integration of this experience into the</w:t>
      </w:r>
      <w:r>
        <w:t>ir</w:t>
      </w:r>
      <w:r w:rsidRPr="0073349E">
        <w:t xml:space="preserve"> role</w:t>
      </w:r>
      <w:r>
        <w:t>.</w:t>
      </w:r>
    </w:p>
    <w:p w14:paraId="1D241C87" w14:textId="3FD70FEB" w:rsidR="00E76289" w:rsidRPr="00B96DAC" w:rsidRDefault="00EC2C63" w:rsidP="00B96DAC">
      <w:pPr>
        <w:pStyle w:val="Heading2"/>
      </w:pPr>
      <w:bookmarkStart w:id="272" w:name="_Toc190119668"/>
      <w:r>
        <w:t>REVALIDATION</w:t>
      </w:r>
      <w:r w:rsidR="00462634">
        <w:t xml:space="preserve"> </w:t>
      </w:r>
      <w:r w:rsidR="00B96DAC" w:rsidRPr="00F86D63">
        <w:t>Training</w:t>
      </w:r>
      <w:bookmarkEnd w:id="272"/>
    </w:p>
    <w:p w14:paraId="2C33FC7D" w14:textId="77777777" w:rsidR="00E76289" w:rsidRPr="00E76289" w:rsidRDefault="00E76289" w:rsidP="00F86D63">
      <w:pPr>
        <w:pStyle w:val="Heading2separationline"/>
      </w:pPr>
    </w:p>
    <w:p w14:paraId="6011765B" w14:textId="7A0C9E91" w:rsidR="001977B8" w:rsidRDefault="00EC2C63" w:rsidP="00EA3F97">
      <w:pPr>
        <w:pStyle w:val="BodyText"/>
      </w:pPr>
      <w:r>
        <w:t>Revalidation</w:t>
      </w:r>
      <w:r w:rsidR="00EA3F97" w:rsidRPr="00EA3F97">
        <w:t xml:space="preserve"> training </w:t>
      </w:r>
      <w:r w:rsidR="00462634">
        <w:t>is the</w:t>
      </w:r>
      <w:r w:rsidR="00EA3F97" w:rsidRPr="00EA3F97">
        <w:t xml:space="preserve"> periodic, structured training designed to refresh, maintain, and enhance skills</w:t>
      </w:r>
      <w:r w:rsidR="001977B8">
        <w:t>,</w:t>
      </w:r>
      <w:r w:rsidR="00EA3F97" w:rsidRPr="00EA3F97">
        <w:t xml:space="preserve"> knowledge </w:t>
      </w:r>
      <w:r w:rsidR="001977B8">
        <w:t xml:space="preserve">and competencies </w:t>
      </w:r>
      <w:r w:rsidR="00462634">
        <w:t>of VTS personnel,</w:t>
      </w:r>
      <w:r w:rsidR="00462634" w:rsidRPr="00462634">
        <w:t xml:space="preserve"> ensuring the ongoing validity</w:t>
      </w:r>
      <w:r w:rsidR="00462634">
        <w:t xml:space="preserve"> </w:t>
      </w:r>
      <w:r w:rsidR="00462634" w:rsidRPr="0073349E">
        <w:t xml:space="preserve">of </w:t>
      </w:r>
      <w:r w:rsidR="00462634">
        <w:t xml:space="preserve">their </w:t>
      </w:r>
      <w:r w:rsidR="00462634" w:rsidRPr="0073349E">
        <w:t>VTS qualification</w:t>
      </w:r>
      <w:r w:rsidR="00462634">
        <w:t>s</w:t>
      </w:r>
      <w:r w:rsidR="00462634" w:rsidRPr="00462634">
        <w:t>.</w:t>
      </w:r>
      <w:r w:rsidR="001977B8">
        <w:t xml:space="preserve">  It </w:t>
      </w:r>
      <w:r w:rsidR="00462634">
        <w:t xml:space="preserve">also </w:t>
      </w:r>
      <w:r w:rsidR="00EA3F97">
        <w:t>provides a mechanism to</w:t>
      </w:r>
      <w:r w:rsidR="001977B8">
        <w:t>:</w:t>
      </w:r>
    </w:p>
    <w:p w14:paraId="696F966D" w14:textId="397DFD7C" w:rsidR="001977B8" w:rsidRPr="001977B8" w:rsidRDefault="002E4120" w:rsidP="001977B8">
      <w:pPr>
        <w:pStyle w:val="Bullet1"/>
      </w:pPr>
      <w:r>
        <w:t>F</w:t>
      </w:r>
      <w:r w:rsidR="001977B8" w:rsidRPr="001977B8">
        <w:t xml:space="preserve">ocus on the retention </w:t>
      </w:r>
      <w:r w:rsidR="001977B8" w:rsidRPr="00F86D63">
        <w:t>of critical skills and knowledge to ensure VTS personnel can continue to perform in their roles effectively</w:t>
      </w:r>
      <w:r w:rsidR="001977B8">
        <w:t>.</w:t>
      </w:r>
      <w:r w:rsidR="001977B8" w:rsidRPr="00F86D63">
        <w:t xml:space="preserve"> </w:t>
      </w:r>
    </w:p>
    <w:p w14:paraId="16121F50" w14:textId="20FE5320" w:rsidR="001977B8" w:rsidRDefault="002E4120" w:rsidP="001977B8">
      <w:pPr>
        <w:pStyle w:val="Bullet1"/>
      </w:pPr>
      <w:r>
        <w:t>U</w:t>
      </w:r>
      <w:r w:rsidR="001977B8">
        <w:t>pdate on changes in regulations, standards and best practices that may impact VTS operations.</w:t>
      </w:r>
    </w:p>
    <w:p w14:paraId="330D3EE4" w14:textId="3CB97123" w:rsidR="001977B8" w:rsidRDefault="002E4120" w:rsidP="001977B8">
      <w:pPr>
        <w:pStyle w:val="Bullet1"/>
      </w:pPr>
      <w:r>
        <w:t>R</w:t>
      </w:r>
      <w:r w:rsidR="001977B8" w:rsidRPr="001977B8">
        <w:t>efresh specific skills, particularly those that may degrade over time without use</w:t>
      </w:r>
      <w:r w:rsidR="001977B8">
        <w:t>.</w:t>
      </w:r>
    </w:p>
    <w:p w14:paraId="0718ACB4" w14:textId="19A00C8E" w:rsidR="001977B8" w:rsidRDefault="002E4120" w:rsidP="00116100">
      <w:pPr>
        <w:pStyle w:val="Bullet1"/>
      </w:pPr>
      <w:r>
        <w:t>A</w:t>
      </w:r>
      <w:r w:rsidR="001977B8">
        <w:t>ssess the competency of VTS personnel through a structured and standardised programme.</w:t>
      </w:r>
    </w:p>
    <w:p w14:paraId="6191A665" w14:textId="7407E95C" w:rsidR="00EA3F97" w:rsidRDefault="00462634" w:rsidP="00116100">
      <w:pPr>
        <w:pStyle w:val="BodyText"/>
        <w:spacing w:before="240"/>
      </w:pPr>
      <w:r w:rsidRPr="00116100">
        <w:rPr>
          <w:i/>
          <w:iCs/>
          <w:highlight w:val="yellow"/>
        </w:rPr>
        <w:t xml:space="preserve">IALA Model Course C0103-5 </w:t>
      </w:r>
      <w:r w:rsidR="00EC2C63">
        <w:rPr>
          <w:i/>
          <w:iCs/>
        </w:rPr>
        <w:t>Revalidation</w:t>
      </w:r>
      <w:r w:rsidR="005E17DF">
        <w:rPr>
          <w:i/>
          <w:iCs/>
        </w:rPr>
        <w:t xml:space="preserve"> training for </w:t>
      </w:r>
      <w:r w:rsidR="00DA6A46">
        <w:rPr>
          <w:i/>
          <w:iCs/>
        </w:rPr>
        <w:t xml:space="preserve">VTS </w:t>
      </w:r>
      <w:r w:rsidR="005E17DF">
        <w:rPr>
          <w:i/>
          <w:iCs/>
        </w:rPr>
        <w:t>Personnel</w:t>
      </w:r>
      <w:r>
        <w:t xml:space="preserve"> provides further guidance on how th</w:t>
      </w:r>
      <w:r w:rsidR="00704B5A">
        <w:t>is training</w:t>
      </w:r>
      <w:r>
        <w:t xml:space="preserve"> may be </w:t>
      </w:r>
      <w:r w:rsidRPr="001977B8">
        <w:t>established.</w:t>
      </w:r>
      <w:r>
        <w:t xml:space="preserve"> </w:t>
      </w:r>
    </w:p>
    <w:p w14:paraId="40B9A3C5" w14:textId="26B9751C" w:rsidR="002E4120" w:rsidRDefault="00EC2C63" w:rsidP="002E4120">
      <w:pPr>
        <w:pStyle w:val="BodyText"/>
      </w:pPr>
      <w:r>
        <w:t>Revalidation</w:t>
      </w:r>
      <w:r w:rsidR="00EA3F97">
        <w:t xml:space="preserve"> training may be delivered either by</w:t>
      </w:r>
      <w:r w:rsidR="002E4120">
        <w:t xml:space="preserve"> a</w:t>
      </w:r>
      <w:r w:rsidR="00EA3F97">
        <w:t xml:space="preserve">n accredited VTS </w:t>
      </w:r>
      <w:r w:rsidR="00704B5A">
        <w:t>T</w:t>
      </w:r>
      <w:r w:rsidR="00EA3F97">
        <w:t xml:space="preserve">raining </w:t>
      </w:r>
      <w:r w:rsidR="00704B5A">
        <w:t>O</w:t>
      </w:r>
      <w:r w:rsidR="00EA3F97">
        <w:t>rgani</w:t>
      </w:r>
      <w:r w:rsidR="00E0138A">
        <w:t>z</w:t>
      </w:r>
      <w:r w:rsidR="00EA3F97">
        <w:t>ation, or</w:t>
      </w:r>
      <w:r w:rsidR="002E4120">
        <w:t xml:space="preserve"> a</w:t>
      </w:r>
      <w:r w:rsidR="00EA3F97">
        <w:t xml:space="preserve"> VTS provider approved to provide </w:t>
      </w:r>
      <w:r>
        <w:t>revalidation</w:t>
      </w:r>
      <w:r w:rsidR="00EA3F97">
        <w:t xml:space="preserve"> training for their own personnel. </w:t>
      </w:r>
      <w:r w:rsidR="002E4120">
        <w:t xml:space="preserve"> </w:t>
      </w:r>
      <w:r w:rsidR="002E4120" w:rsidRPr="002E4120">
        <w:t xml:space="preserve">It is acknowledged that, depending on how the training program is structured, both an accredited VTS </w:t>
      </w:r>
      <w:r w:rsidR="00704B5A">
        <w:t>T</w:t>
      </w:r>
      <w:r w:rsidR="002E4120" w:rsidRPr="002E4120">
        <w:t xml:space="preserve">raining </w:t>
      </w:r>
      <w:r w:rsidR="00704B5A">
        <w:t>O</w:t>
      </w:r>
      <w:r w:rsidR="002E4120" w:rsidRPr="002E4120">
        <w:t xml:space="preserve">rganization and the VTS provider may be involved in </w:t>
      </w:r>
      <w:r w:rsidR="00116100">
        <w:t xml:space="preserve">developing and </w:t>
      </w:r>
      <w:r w:rsidR="002E4120" w:rsidRPr="002E4120">
        <w:t>delivering training activities.</w:t>
      </w:r>
    </w:p>
    <w:p w14:paraId="16AA36E2" w14:textId="23D903B1" w:rsidR="00EA3F97" w:rsidRDefault="00462634" w:rsidP="00D10F0C">
      <w:pPr>
        <w:pStyle w:val="BodyText"/>
      </w:pPr>
      <w:r w:rsidRPr="00462634">
        <w:lastRenderedPageBreak/>
        <w:t xml:space="preserve">The VTS provider should have processes and procedures in place to ensure VTS personnel complete </w:t>
      </w:r>
      <w:r w:rsidR="00AB7359">
        <w:t>revalidation</w:t>
      </w:r>
      <w:r w:rsidR="00AB7359" w:rsidRPr="00462634">
        <w:t xml:space="preserve"> </w:t>
      </w:r>
      <w:r w:rsidRPr="00462634">
        <w:t>training, determining both the frequency and the method by which the training will be conducted.</w:t>
      </w:r>
      <w:r>
        <w:t xml:space="preserve"> </w:t>
      </w:r>
    </w:p>
    <w:p w14:paraId="460D5B7B" w14:textId="2BC558E4" w:rsidR="00EA3F97" w:rsidRDefault="00EA3F97" w:rsidP="00116100">
      <w:pPr>
        <w:pStyle w:val="BodyText"/>
        <w:spacing w:before="120"/>
      </w:pPr>
      <w:r>
        <w:t xml:space="preserve">Competent </w:t>
      </w:r>
      <w:r w:rsidR="002E4120">
        <w:t>a</w:t>
      </w:r>
      <w:r>
        <w:t xml:space="preserve">uthorities </w:t>
      </w:r>
      <w:r w:rsidR="00462634">
        <w:t>are to</w:t>
      </w:r>
      <w:r>
        <w:t xml:space="preserve"> ensure that recurrent training is carried out at intervals not exceeding five years.</w:t>
      </w:r>
      <w:r w:rsidR="00704B5A">
        <w:t xml:space="preserve"> </w:t>
      </w:r>
      <w:r>
        <w:t xml:space="preserve">  </w:t>
      </w:r>
    </w:p>
    <w:p w14:paraId="66C236E7" w14:textId="433DAEC2" w:rsidR="00E76289" w:rsidRPr="00B57996" w:rsidRDefault="001512DE" w:rsidP="002A25DA">
      <w:pPr>
        <w:pStyle w:val="Heading2"/>
        <w:tabs>
          <w:tab w:val="left" w:pos="1701"/>
        </w:tabs>
      </w:pPr>
      <w:bookmarkStart w:id="273" w:name="_Toc190119669"/>
      <w:r>
        <w:t>Unstructured</w:t>
      </w:r>
      <w:r w:rsidR="00B96DAC" w:rsidRPr="00116100">
        <w:t xml:space="preserve"> </w:t>
      </w:r>
      <w:r w:rsidR="002A25DA" w:rsidRPr="00B57996">
        <w:t>Learning</w:t>
      </w:r>
      <w:bookmarkEnd w:id="273"/>
    </w:p>
    <w:p w14:paraId="584A6F4D" w14:textId="77777777" w:rsidR="00E76289" w:rsidRPr="00E76289" w:rsidRDefault="00E76289" w:rsidP="00116100">
      <w:pPr>
        <w:pStyle w:val="Heading2separationline"/>
      </w:pPr>
    </w:p>
    <w:p w14:paraId="3885F089" w14:textId="58D902BF" w:rsidR="000F6E7F" w:rsidRDefault="00C10D9D">
      <w:pPr>
        <w:pStyle w:val="BodyText"/>
      </w:pPr>
      <w:r>
        <w:t>Unstructured</w:t>
      </w:r>
      <w:r w:rsidR="00EC2C63">
        <w:t xml:space="preserve"> (sometimes called informal) </w:t>
      </w:r>
      <w:r w:rsidR="00864450" w:rsidRPr="00864450">
        <w:t xml:space="preserve">learning occurs through everyday </w:t>
      </w:r>
      <w:r w:rsidR="00C75804">
        <w:t xml:space="preserve">on-the-job </w:t>
      </w:r>
      <w:r w:rsidR="00864450" w:rsidRPr="00864450">
        <w:t xml:space="preserve">experiences, interactions, and activities, </w:t>
      </w:r>
      <w:r w:rsidR="002A25DA">
        <w:t xml:space="preserve">without the need for formal </w:t>
      </w:r>
      <w:r w:rsidR="00FD73BE">
        <w:t xml:space="preserve">training </w:t>
      </w:r>
      <w:r w:rsidR="002A25DA">
        <w:t>programs</w:t>
      </w:r>
      <w:r w:rsidR="002A25DA" w:rsidRPr="00864450">
        <w:t xml:space="preserve"> </w:t>
      </w:r>
      <w:r w:rsidR="00864450" w:rsidRPr="00864450">
        <w:t>or instruction. It is typically unplanned and spontaneous, where individuals gain knowledge, skills, or insights through</w:t>
      </w:r>
      <w:r w:rsidR="000F6E7F">
        <w:t>:</w:t>
      </w:r>
    </w:p>
    <w:p w14:paraId="30D51BBB" w14:textId="184B4729" w:rsidR="002A25DA" w:rsidRPr="00704B5A" w:rsidRDefault="002A25DA" w:rsidP="002A25DA">
      <w:pPr>
        <w:pStyle w:val="Bullet1"/>
      </w:pPr>
      <w:r w:rsidRPr="00116100">
        <w:t>On-the-job learning</w:t>
      </w:r>
      <w:r w:rsidRPr="00704B5A">
        <w:t xml:space="preserve"> where new skills or knowledge are </w:t>
      </w:r>
      <w:r w:rsidR="00EC2C63">
        <w:t>gained</w:t>
      </w:r>
      <w:r w:rsidRPr="00704B5A">
        <w:t xml:space="preserve"> by observing, trying tasks themselves, or receiving guidance from others.</w:t>
      </w:r>
    </w:p>
    <w:p w14:paraId="18C6DF32" w14:textId="46A9D988" w:rsidR="002A25DA" w:rsidRPr="00704B5A" w:rsidRDefault="002A25DA" w:rsidP="001814FF">
      <w:pPr>
        <w:pStyle w:val="Bullet1"/>
      </w:pPr>
      <w:r w:rsidRPr="00704B5A">
        <w:t>Peer discussions where insights are informally exchange</w:t>
      </w:r>
      <w:r w:rsidR="00FD73BE" w:rsidRPr="00704B5A">
        <w:t>d</w:t>
      </w:r>
      <w:r w:rsidRPr="00704B5A">
        <w:t xml:space="preserve"> such as in the review and analysis of lessons learned from local VTS operations or incidents.</w:t>
      </w:r>
    </w:p>
    <w:p w14:paraId="18D44A13" w14:textId="280C50F3" w:rsidR="002A25DA" w:rsidRPr="00704B5A" w:rsidRDefault="002A25DA" w:rsidP="002A25DA">
      <w:pPr>
        <w:pStyle w:val="Bullet1"/>
      </w:pPr>
      <w:r w:rsidRPr="00704B5A">
        <w:t xml:space="preserve">Self-directed learning where an individual explores new topics, skills, or tools on their own, such as reading articles, watching </w:t>
      </w:r>
      <w:r w:rsidR="00704B5A">
        <w:t>videos/</w:t>
      </w:r>
      <w:r w:rsidRPr="00704B5A">
        <w:t>tutorials, or experimenting with software functionality.</w:t>
      </w:r>
    </w:p>
    <w:p w14:paraId="5DCB55E4" w14:textId="05FA1BFC" w:rsidR="00E76289" w:rsidRDefault="002A25DA" w:rsidP="002A25DA">
      <w:pPr>
        <w:pStyle w:val="Bullet1"/>
      </w:pPr>
      <w:r w:rsidRPr="00704B5A">
        <w:t>Trial and error</w:t>
      </w:r>
      <w:r w:rsidRPr="0073349E">
        <w:t xml:space="preserve"> where</w:t>
      </w:r>
      <w:r>
        <w:t xml:space="preserve"> skills are gained by experimenting with different approaches, learning from mistakes, and improving through repeated practice.</w:t>
      </w:r>
    </w:p>
    <w:p w14:paraId="67B59F2A" w14:textId="77777777" w:rsidR="002A25DA" w:rsidRPr="00116100" w:rsidRDefault="002A25DA" w:rsidP="00F86D63">
      <w:pPr>
        <w:pStyle w:val="BodyText"/>
      </w:pPr>
    </w:p>
    <w:p w14:paraId="3EDE055F" w14:textId="6F2BFA19" w:rsidR="000D6560" w:rsidRDefault="00EC2C63" w:rsidP="00A151CC">
      <w:pPr>
        <w:pStyle w:val="Heading1"/>
        <w:spacing w:before="120"/>
      </w:pPr>
      <w:bookmarkStart w:id="274" w:name="_Toc180582325"/>
      <w:bookmarkStart w:id="275" w:name="_Toc180582326"/>
      <w:bookmarkStart w:id="276" w:name="_Toc180582327"/>
      <w:bookmarkStart w:id="277" w:name="_Toc180582328"/>
      <w:bookmarkStart w:id="278" w:name="_Toc180582329"/>
      <w:bookmarkStart w:id="279" w:name="_Toc180582330"/>
      <w:bookmarkStart w:id="280" w:name="_Toc180582331"/>
      <w:bookmarkStart w:id="281" w:name="_Toc180582332"/>
      <w:bookmarkStart w:id="282" w:name="_Toc180582333"/>
      <w:bookmarkStart w:id="283" w:name="_Toc180582334"/>
      <w:bookmarkStart w:id="284" w:name="_Toc180582335"/>
      <w:bookmarkStart w:id="285" w:name="_Toc180582336"/>
      <w:bookmarkStart w:id="286" w:name="_bookmark5"/>
      <w:bookmarkStart w:id="287" w:name="_Toc49173820"/>
      <w:bookmarkStart w:id="288" w:name="_Toc49174262"/>
      <w:bookmarkStart w:id="289" w:name="_Toc49173821"/>
      <w:bookmarkStart w:id="290" w:name="_Toc49174263"/>
      <w:bookmarkStart w:id="291" w:name="_Toc49173822"/>
      <w:bookmarkStart w:id="292" w:name="_Toc49174264"/>
      <w:bookmarkStart w:id="293" w:name="_Toc49173823"/>
      <w:bookmarkStart w:id="294" w:name="_Toc49174265"/>
      <w:bookmarkStart w:id="295" w:name="_Toc49174266"/>
      <w:bookmarkStart w:id="296" w:name="_Toc49174267"/>
      <w:bookmarkStart w:id="297" w:name="_Toc49174268"/>
      <w:bookmarkStart w:id="298" w:name="_Toc49174269"/>
      <w:bookmarkStart w:id="299" w:name="_Toc49174270"/>
      <w:bookmarkStart w:id="300" w:name="_Toc49174271"/>
      <w:bookmarkStart w:id="301" w:name="_Toc49174272"/>
      <w:bookmarkStart w:id="302" w:name="_Toc49174273"/>
      <w:bookmarkStart w:id="303" w:name="_Toc49174274"/>
      <w:bookmarkStart w:id="304" w:name="_Toc49174275"/>
      <w:bookmarkStart w:id="305" w:name="_Toc180582337"/>
      <w:bookmarkStart w:id="306" w:name="_Toc180582338"/>
      <w:bookmarkStart w:id="307" w:name="_Toc180582339"/>
      <w:bookmarkStart w:id="308" w:name="_Toc180582340"/>
      <w:bookmarkStart w:id="309" w:name="_Toc180582341"/>
      <w:bookmarkStart w:id="310" w:name="_Toc180582342"/>
      <w:bookmarkStart w:id="311" w:name="_Toc180582343"/>
      <w:bookmarkStart w:id="312" w:name="_Toc180582344"/>
      <w:bookmarkStart w:id="313" w:name="_Toc180582345"/>
      <w:bookmarkStart w:id="314" w:name="_Toc180582346"/>
      <w:bookmarkStart w:id="315" w:name="_Toc180582347"/>
      <w:bookmarkStart w:id="316" w:name="_Toc180582348"/>
      <w:bookmarkStart w:id="317" w:name="_Toc180582349"/>
      <w:bookmarkStart w:id="318" w:name="_Toc180582350"/>
      <w:bookmarkStart w:id="319" w:name="_Toc180582351"/>
      <w:bookmarkStart w:id="320" w:name="_Toc180582352"/>
      <w:bookmarkStart w:id="321" w:name="_Toc180582353"/>
      <w:bookmarkStart w:id="322" w:name="_Toc180582354"/>
      <w:bookmarkStart w:id="323" w:name="_Toc180582355"/>
      <w:bookmarkStart w:id="324" w:name="_Toc180582356"/>
      <w:bookmarkStart w:id="325" w:name="_Toc180582357"/>
      <w:bookmarkStart w:id="326" w:name="_Toc180582358"/>
      <w:bookmarkStart w:id="327" w:name="_Toc180582359"/>
      <w:bookmarkStart w:id="328" w:name="_Toc180582360"/>
      <w:bookmarkStart w:id="329" w:name="_Toc180582361"/>
      <w:bookmarkStart w:id="330" w:name="_Toc180582362"/>
      <w:bookmarkStart w:id="331" w:name="_Toc180582363"/>
      <w:bookmarkStart w:id="332" w:name="_Toc180582364"/>
      <w:bookmarkStart w:id="333" w:name="_Toc180582365"/>
      <w:bookmarkStart w:id="334" w:name="_Toc180582366"/>
      <w:bookmarkStart w:id="335" w:name="_Toc180582367"/>
      <w:bookmarkStart w:id="336" w:name="_Toc180582368"/>
      <w:bookmarkStart w:id="337" w:name="_Toc180582369"/>
      <w:bookmarkStart w:id="338" w:name="_Toc180582370"/>
      <w:bookmarkStart w:id="339" w:name="_Toc180582371"/>
      <w:bookmarkStart w:id="340" w:name="_Toc180582372"/>
      <w:bookmarkStart w:id="341" w:name="_Toc180582373"/>
      <w:bookmarkStart w:id="342" w:name="_Toc180582374"/>
      <w:bookmarkStart w:id="343" w:name="_Toc180582375"/>
      <w:bookmarkStart w:id="344" w:name="_Toc180582376"/>
      <w:bookmarkEnd w:id="256"/>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t xml:space="preserve"> </w:t>
      </w:r>
      <w:bookmarkStart w:id="345" w:name="_Toc190119670"/>
      <w:r w:rsidR="000D6560" w:rsidRPr="000D6560">
        <w:t>VTS CAREER PROGRESSION</w:t>
      </w:r>
      <w:bookmarkEnd w:id="345"/>
    </w:p>
    <w:p w14:paraId="7B8C80FD" w14:textId="77777777" w:rsidR="000D6560" w:rsidRPr="000D6560" w:rsidRDefault="000D6560" w:rsidP="000D6560">
      <w:pPr>
        <w:pStyle w:val="Heading1separatationline"/>
      </w:pPr>
    </w:p>
    <w:p w14:paraId="79C25EAB" w14:textId="28876229" w:rsidR="000D6560" w:rsidRPr="000D6560" w:rsidRDefault="000D6560" w:rsidP="00A151CC">
      <w:pPr>
        <w:pStyle w:val="BodyText"/>
      </w:pPr>
      <w:r w:rsidRPr="000D6560">
        <w:t>The formal recognition of VTS qualifications provides the foundation for a professional framework similar to that adopted by the shipping and pilotage industry. The regular revalidation of these qualifications seeks to create quality standards comparable to other professions.</w:t>
      </w:r>
      <w:r w:rsidR="00C822B4">
        <w:t xml:space="preserve"> </w:t>
      </w:r>
    </w:p>
    <w:p w14:paraId="30B6AF06" w14:textId="7F9A2013" w:rsidR="000D6560" w:rsidRDefault="000D6560" w:rsidP="00A151CC">
      <w:pPr>
        <w:pStyle w:val="BodyText"/>
      </w:pPr>
      <w:r w:rsidRPr="000D6560">
        <w:t>VTS personnel have the scope for career progression by making use of the skills and experience gained, in either VTS, or other maritime environments (</w:t>
      </w:r>
      <w:r w:rsidR="00492FD9">
        <w:t>s</w:t>
      </w:r>
      <w:r w:rsidRPr="000D6560">
        <w:t xml:space="preserve">ee example in </w:t>
      </w:r>
      <w:r w:rsidR="00EC25C9">
        <w:t>F</w:t>
      </w:r>
      <w:r w:rsidRPr="000D6560">
        <w:t>igure 2).</w:t>
      </w:r>
    </w:p>
    <w:p w14:paraId="5D94BA10" w14:textId="377DAAD6" w:rsidR="00C85BC5" w:rsidRPr="000D6560" w:rsidRDefault="00C85BC5" w:rsidP="002C09DA">
      <w:pPr>
        <w:pStyle w:val="BodyText"/>
        <w:jc w:val="center"/>
      </w:pPr>
      <w:r>
        <w:rPr>
          <w:noProof/>
        </w:rPr>
        <w:drawing>
          <wp:inline distT="0" distB="0" distL="0" distR="0" wp14:anchorId="41C8CA78" wp14:editId="20FD1AC0">
            <wp:extent cx="3935505" cy="3335731"/>
            <wp:effectExtent l="0" t="0" r="825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3965980" cy="3361562"/>
                    </a:xfrm>
                    <a:prstGeom prst="rect">
                      <a:avLst/>
                    </a:prstGeom>
                    <a:noFill/>
                    <a:ln>
                      <a:noFill/>
                    </a:ln>
                  </pic:spPr>
                </pic:pic>
              </a:graphicData>
            </a:graphic>
          </wp:inline>
        </w:drawing>
      </w:r>
    </w:p>
    <w:p w14:paraId="2A18C2A1" w14:textId="1621911B" w:rsidR="005F68D4" w:rsidRPr="008C3D1B" w:rsidRDefault="008743B0" w:rsidP="00A151CC">
      <w:pPr>
        <w:pStyle w:val="Figurecaption"/>
        <w:ind w:left="851" w:hanging="851"/>
        <w:rPr>
          <w:u w:color="575756"/>
        </w:rPr>
      </w:pPr>
      <w:bookmarkStart w:id="346" w:name="_Toc190119676"/>
      <w:r>
        <w:rPr>
          <w:u w:color="575756"/>
        </w:rPr>
        <w:lastRenderedPageBreak/>
        <w:t>Career progression</w:t>
      </w:r>
      <w:bookmarkEnd w:id="346"/>
    </w:p>
    <w:p w14:paraId="19039AF4" w14:textId="7F6D61C5" w:rsidR="00B72BF6" w:rsidRDefault="00B72BF6" w:rsidP="00B72BF6">
      <w:pPr>
        <w:pStyle w:val="Heading1"/>
        <w:rPr>
          <w:caps w:val="0"/>
        </w:rPr>
      </w:pPr>
      <w:bookmarkStart w:id="347" w:name="_Toc93389596"/>
      <w:bookmarkStart w:id="348" w:name="_Toc93389597"/>
      <w:bookmarkStart w:id="349" w:name="_Toc93389598"/>
      <w:bookmarkStart w:id="350" w:name="_Toc93389599"/>
      <w:bookmarkStart w:id="351" w:name="_Toc93389600"/>
      <w:bookmarkStart w:id="352" w:name="_Toc93389601"/>
      <w:bookmarkStart w:id="353" w:name="_Toc93389602"/>
      <w:bookmarkStart w:id="354" w:name="_Toc93389603"/>
      <w:bookmarkStart w:id="355" w:name="_Toc93389604"/>
      <w:bookmarkStart w:id="356" w:name="_Toc93389605"/>
      <w:bookmarkStart w:id="357" w:name="_Toc93389606"/>
      <w:bookmarkStart w:id="358" w:name="_Toc93389607"/>
      <w:bookmarkStart w:id="359" w:name="_Toc190119671"/>
      <w:bookmarkEnd w:id="347"/>
      <w:bookmarkEnd w:id="348"/>
      <w:bookmarkEnd w:id="349"/>
      <w:bookmarkEnd w:id="350"/>
      <w:bookmarkEnd w:id="351"/>
      <w:bookmarkEnd w:id="352"/>
      <w:bookmarkEnd w:id="353"/>
      <w:bookmarkEnd w:id="354"/>
      <w:bookmarkEnd w:id="355"/>
      <w:bookmarkEnd w:id="356"/>
      <w:bookmarkEnd w:id="357"/>
      <w:bookmarkEnd w:id="358"/>
      <w:commentRangeStart w:id="360"/>
      <w:r w:rsidRPr="00F55AD7">
        <w:rPr>
          <w:caps w:val="0"/>
        </w:rPr>
        <w:t>DEFINITIONS</w:t>
      </w:r>
      <w:commentRangeEnd w:id="360"/>
      <w:r w:rsidR="002C5FA5">
        <w:rPr>
          <w:rStyle w:val="CommentReference"/>
          <w:rFonts w:asciiTheme="minorHAnsi" w:eastAsiaTheme="minorHAnsi" w:hAnsiTheme="minorHAnsi" w:cstheme="minorBidi"/>
          <w:b w:val="0"/>
          <w:bCs w:val="0"/>
          <w:caps w:val="0"/>
          <w:color w:val="auto"/>
        </w:rPr>
        <w:commentReference w:id="360"/>
      </w:r>
      <w:bookmarkEnd w:id="359"/>
    </w:p>
    <w:p w14:paraId="224CC757" w14:textId="069DBCD5" w:rsidR="00B72BF6" w:rsidRDefault="00B72BF6" w:rsidP="00B72BF6">
      <w:pPr>
        <w:pStyle w:val="Heading1separatationline"/>
      </w:pPr>
    </w:p>
    <w:p w14:paraId="58CF0E8C" w14:textId="317091EC" w:rsidR="00861FDF" w:rsidRDefault="00861FDF" w:rsidP="00861FDF">
      <w:pPr>
        <w:pStyle w:val="Acronym"/>
        <w:ind w:left="0" w:firstLine="0"/>
        <w:jc w:val="both"/>
      </w:pPr>
      <w:r w:rsidRPr="00861FDF">
        <w:t>The definitions of terms used in this Guideline can be found in the International Dictionary of Marine Aids to Navigation (IALA Dictionary) at http://www.iala-aism.org/wiki/dictionary and were checked as correct at the time of going to print. Where conflict arises, the IALA Dictionary should be considered as the authoritative source of definitions used in IALA documents.</w:t>
      </w:r>
    </w:p>
    <w:p w14:paraId="0202B469" w14:textId="4752F9B3" w:rsidR="00E86249" w:rsidRPr="00E86249" w:rsidRDefault="00861FDF" w:rsidP="00861FDF">
      <w:pPr>
        <w:pStyle w:val="Acronym"/>
        <w:ind w:left="0" w:firstLine="0"/>
        <w:jc w:val="both"/>
      </w:pPr>
      <w:r>
        <w:t>In addition, f</w:t>
      </w:r>
      <w:r w:rsidR="00E86249" w:rsidRPr="00E86249">
        <w:t xml:space="preserve">or the purpose of this </w:t>
      </w:r>
      <w:r w:rsidR="00192426">
        <w:t>Guideline</w:t>
      </w:r>
      <w:r w:rsidR="00E86249" w:rsidRPr="00E86249">
        <w:t>, the following definitions and clarifications have been used:</w:t>
      </w:r>
    </w:p>
    <w:p w14:paraId="3CCFC72F" w14:textId="3D5D5DAD" w:rsidR="00E86249" w:rsidRPr="000E2CA9" w:rsidRDefault="00E86249" w:rsidP="00A151CC">
      <w:pPr>
        <w:pStyle w:val="BodyText"/>
      </w:pPr>
      <w:r w:rsidRPr="00004E76">
        <w:rPr>
          <w:i/>
          <w:iCs/>
        </w:rPr>
        <w:t xml:space="preserve">Accredited </w:t>
      </w:r>
      <w:r w:rsidR="000E2CA9" w:rsidRPr="00004E76">
        <w:rPr>
          <w:i/>
          <w:iCs/>
        </w:rPr>
        <w:t>t</w:t>
      </w:r>
      <w:r w:rsidRPr="00004E76">
        <w:rPr>
          <w:i/>
          <w:iCs/>
        </w:rPr>
        <w:t xml:space="preserve">raining </w:t>
      </w:r>
      <w:r w:rsidR="00E145A2" w:rsidRPr="00004E76">
        <w:rPr>
          <w:i/>
          <w:iCs/>
        </w:rPr>
        <w:t>organization</w:t>
      </w:r>
      <w:r w:rsidRPr="000E2CA9">
        <w:t xml:space="preserve"> is an </w:t>
      </w:r>
      <w:r w:rsidR="00E145A2">
        <w:t>organization</w:t>
      </w:r>
      <w:r w:rsidRPr="000E2CA9">
        <w:t xml:space="preserve"> that the </w:t>
      </w:r>
      <w:r w:rsidR="000E2CA9" w:rsidRPr="000E2CA9">
        <w:t>c</w:t>
      </w:r>
      <w:r w:rsidRPr="000E2CA9">
        <w:t xml:space="preserve">ompetent </w:t>
      </w:r>
      <w:r w:rsidR="000E2CA9" w:rsidRPr="000E2CA9">
        <w:t>a</w:t>
      </w:r>
      <w:r w:rsidRPr="000E2CA9">
        <w:t xml:space="preserve">uthority or an authority designated and approved by the </w:t>
      </w:r>
      <w:r w:rsidR="000E2CA9" w:rsidRPr="000E2CA9">
        <w:t>c</w:t>
      </w:r>
      <w:r w:rsidRPr="000E2CA9">
        <w:t xml:space="preserve">ompetent </w:t>
      </w:r>
      <w:r w:rsidR="000E2CA9" w:rsidRPr="000E2CA9">
        <w:t>a</w:t>
      </w:r>
      <w:r w:rsidRPr="000E2CA9">
        <w:t xml:space="preserve">uthority, grants recognition to a training </w:t>
      </w:r>
      <w:r w:rsidR="00E145A2">
        <w:t>organization</w:t>
      </w:r>
      <w:r w:rsidRPr="000E2CA9">
        <w:t xml:space="preserve"> for demonstrated ability to meet predetermined criteria for established standards</w:t>
      </w:r>
      <w:r w:rsidR="000E2CA9" w:rsidRPr="000E2CA9">
        <w:t>.</w:t>
      </w:r>
    </w:p>
    <w:p w14:paraId="0A1921E8" w14:textId="35647016" w:rsidR="00E86249" w:rsidRPr="000E2CA9" w:rsidRDefault="00E86249" w:rsidP="00A151CC">
      <w:pPr>
        <w:pStyle w:val="BodyText"/>
      </w:pPr>
      <w:r w:rsidRPr="00004E76">
        <w:rPr>
          <w:i/>
          <w:iCs/>
        </w:rPr>
        <w:t xml:space="preserve">Approved VTS </w:t>
      </w:r>
      <w:r w:rsidR="000E2CA9" w:rsidRPr="00004E76">
        <w:rPr>
          <w:i/>
          <w:iCs/>
        </w:rPr>
        <w:t>t</w:t>
      </w:r>
      <w:r w:rsidRPr="00004E76">
        <w:rPr>
          <w:i/>
          <w:iCs/>
        </w:rPr>
        <w:t xml:space="preserve">raining </w:t>
      </w:r>
      <w:r w:rsidR="000E2CA9" w:rsidRPr="00004E76">
        <w:rPr>
          <w:i/>
          <w:iCs/>
        </w:rPr>
        <w:t>c</w:t>
      </w:r>
      <w:r w:rsidRPr="00004E76">
        <w:rPr>
          <w:i/>
          <w:iCs/>
        </w:rPr>
        <w:t>ourse</w:t>
      </w:r>
      <w:r w:rsidRPr="000E2CA9">
        <w:t xml:space="preserve"> </w:t>
      </w:r>
      <w:r w:rsidR="001349D5" w:rsidRPr="00E071DB">
        <w:t>is the result of</w:t>
      </w:r>
      <w:r w:rsidR="001349D5">
        <w:t xml:space="preserve"> an accredited training </w:t>
      </w:r>
      <w:r w:rsidR="00E145A2">
        <w:t>organization</w:t>
      </w:r>
      <w:r w:rsidR="001349D5">
        <w:t xml:space="preserve"> </w:t>
      </w:r>
      <w:r w:rsidR="001349D5" w:rsidRPr="00E071DB">
        <w:t xml:space="preserve">successfully </w:t>
      </w:r>
      <w:r w:rsidR="001349D5">
        <w:t>demonstrating that the standards specified in an IALA model course for its implementation, delivery and assessment have been met</w:t>
      </w:r>
      <w:r w:rsidR="000E2CA9" w:rsidRPr="000E2CA9">
        <w:t>.</w:t>
      </w:r>
    </w:p>
    <w:p w14:paraId="013684DF" w14:textId="74799794" w:rsidR="00E86249" w:rsidRPr="000E2CA9" w:rsidRDefault="00E86249" w:rsidP="00A151CC">
      <w:pPr>
        <w:pStyle w:val="BodyText"/>
      </w:pPr>
      <w:r w:rsidRPr="00004E76">
        <w:rPr>
          <w:i/>
          <w:iCs/>
        </w:rPr>
        <w:t>Adaptation training</w:t>
      </w:r>
      <w:r w:rsidRPr="000E2CA9">
        <w:t xml:space="preserve"> is carried out whenever significant changes are expected or when changes have been made, concerning equipment, regulations, operational procedures or any other matter which is relevant to the performance of VTS personnel</w:t>
      </w:r>
      <w:r w:rsidR="001349D5">
        <w:t>.</w:t>
      </w:r>
    </w:p>
    <w:p w14:paraId="23940C58" w14:textId="69EE23D3" w:rsidR="00E86249" w:rsidRPr="000E2CA9" w:rsidRDefault="00E86249" w:rsidP="00C219F4">
      <w:pPr>
        <w:pStyle w:val="BodyText"/>
      </w:pPr>
      <w:r w:rsidRPr="00004E76">
        <w:rPr>
          <w:i/>
          <w:iCs/>
        </w:rPr>
        <w:t xml:space="preserve">Competent </w:t>
      </w:r>
      <w:r w:rsidR="00583415" w:rsidRPr="00004E76">
        <w:rPr>
          <w:i/>
          <w:iCs/>
        </w:rPr>
        <w:t>a</w:t>
      </w:r>
      <w:r w:rsidRPr="00004E76">
        <w:rPr>
          <w:i/>
          <w:iCs/>
        </w:rPr>
        <w:t xml:space="preserve">uthority </w:t>
      </w:r>
      <w:r w:rsidR="00C219F4">
        <w:t>means the entity made responsible by the Government for vessel traffic services.</w:t>
      </w:r>
    </w:p>
    <w:p w14:paraId="01AA61B1" w14:textId="3AE78072" w:rsidR="00E86249" w:rsidRPr="000E2CA9" w:rsidRDefault="00E86249" w:rsidP="00A151CC">
      <w:pPr>
        <w:pStyle w:val="BodyText"/>
      </w:pPr>
      <w:r w:rsidRPr="00004E76">
        <w:rPr>
          <w:i/>
          <w:iCs/>
        </w:rPr>
        <w:t>Competence</w:t>
      </w:r>
      <w:r w:rsidRPr="000E2CA9">
        <w:rPr>
          <w:b/>
          <w:bCs/>
        </w:rPr>
        <w:t xml:space="preserve"> </w:t>
      </w:r>
      <w:r w:rsidRPr="000E2CA9">
        <w:t>is having the knowledge, skills, attitude and personal attributes necessary to safely, effectively and efficiently carry out the functions or sub-functions assigned to a specific VTS position</w:t>
      </w:r>
      <w:r w:rsidR="000E2CA9">
        <w:t>.</w:t>
      </w:r>
    </w:p>
    <w:p w14:paraId="42D1CB91" w14:textId="0918F838" w:rsidR="00E86249" w:rsidRDefault="00E86249" w:rsidP="00A151CC">
      <w:pPr>
        <w:pStyle w:val="BodyText"/>
      </w:pPr>
      <w:r w:rsidRPr="00004E76">
        <w:rPr>
          <w:i/>
          <w:iCs/>
        </w:rPr>
        <w:t>On-the-</w:t>
      </w:r>
      <w:r w:rsidR="00583415" w:rsidRPr="00004E76">
        <w:rPr>
          <w:i/>
          <w:iCs/>
        </w:rPr>
        <w:t>j</w:t>
      </w:r>
      <w:r w:rsidRPr="00004E76">
        <w:rPr>
          <w:i/>
          <w:iCs/>
        </w:rPr>
        <w:t xml:space="preserve">ob </w:t>
      </w:r>
      <w:r w:rsidR="00583415" w:rsidRPr="00004E76">
        <w:rPr>
          <w:i/>
          <w:iCs/>
        </w:rPr>
        <w:t>t</w:t>
      </w:r>
      <w:r w:rsidRPr="00004E76">
        <w:rPr>
          <w:i/>
          <w:iCs/>
        </w:rPr>
        <w:t>raining (OJT)</w:t>
      </w:r>
      <w:r w:rsidRPr="000E2CA9">
        <w:t xml:space="preserve"> is training and familiar</w:t>
      </w:r>
      <w:r w:rsidR="00C822B4">
        <w:t>iza</w:t>
      </w:r>
      <w:r w:rsidRPr="000E2CA9">
        <w:t xml:space="preserve">tion at the VTS </w:t>
      </w:r>
      <w:r w:rsidR="000E2CA9" w:rsidRPr="000E2CA9">
        <w:t>c</w:t>
      </w:r>
      <w:r w:rsidRPr="000E2CA9">
        <w:t>entre at which the person will be employed.</w:t>
      </w:r>
      <w:r w:rsidR="00C822B4">
        <w:t xml:space="preserve"> </w:t>
      </w:r>
      <w:r w:rsidRPr="000E2CA9">
        <w:t xml:space="preserve">It includes training on the </w:t>
      </w:r>
      <w:r w:rsidR="00ED1BF9">
        <w:t>purpose of</w:t>
      </w:r>
      <w:r w:rsidRPr="000E2CA9">
        <w:t xml:space="preserve"> the VTS , the VTS procedures, facilities and equipment used as well as the local geography and appropriate regulations and other procedures</w:t>
      </w:r>
      <w:r w:rsidR="000E2CA9">
        <w:t>.</w:t>
      </w:r>
    </w:p>
    <w:p w14:paraId="53C964A8" w14:textId="77777777" w:rsidR="00DB5F78" w:rsidRDefault="00C856AA" w:rsidP="00A151CC">
      <w:pPr>
        <w:pStyle w:val="BodyText"/>
      </w:pPr>
      <w:r w:rsidRPr="00004E76">
        <w:rPr>
          <w:i/>
          <w:iCs/>
        </w:rPr>
        <w:t>Qualification</w:t>
      </w:r>
      <w:r w:rsidRPr="00E61C41">
        <w:t xml:space="preserve"> is the education, knowledge,</w:t>
      </w:r>
      <w:r>
        <w:t xml:space="preserve"> understanding, proficiency,</w:t>
      </w:r>
      <w:r w:rsidRPr="00E61C41">
        <w:t xml:space="preserve"> skill, experience or any other attribute which the</w:t>
      </w:r>
      <w:r>
        <w:t xml:space="preserve"> competent authority and/or the</w:t>
      </w:r>
      <w:r w:rsidRPr="00E61C41">
        <w:t xml:space="preserve"> VTS </w:t>
      </w:r>
      <w:r>
        <w:t>a</w:t>
      </w:r>
      <w:r w:rsidRPr="00E61C41">
        <w:t>uthority has determined desirable for performing the duties of the relevant position.</w:t>
      </w:r>
      <w:r>
        <w:t xml:space="preserve"> </w:t>
      </w:r>
      <w:r w:rsidRPr="00E61C41">
        <w:t xml:space="preserve">VTS qualifications should be based on the principle that satisfactory results are obtained </w:t>
      </w:r>
      <w:r>
        <w:t xml:space="preserve">on completion of </w:t>
      </w:r>
      <w:r w:rsidRPr="00E61C41">
        <w:t xml:space="preserve">the IALA VTS </w:t>
      </w:r>
      <w:r>
        <w:t>m</w:t>
      </w:r>
      <w:r w:rsidRPr="00E61C41">
        <w:t xml:space="preserve">odel </w:t>
      </w:r>
      <w:r>
        <w:t>c</w:t>
      </w:r>
      <w:r w:rsidRPr="00E61C41">
        <w:t>ourses.</w:t>
      </w:r>
    </w:p>
    <w:p w14:paraId="057B4AB5" w14:textId="305BFB6D" w:rsidR="00E86249" w:rsidRPr="00583415" w:rsidRDefault="00E86249" w:rsidP="00A151CC">
      <w:pPr>
        <w:pStyle w:val="BodyText"/>
      </w:pPr>
      <w:bookmarkStart w:id="361" w:name="_Hlk180559231"/>
      <w:r w:rsidRPr="00004E76">
        <w:rPr>
          <w:i/>
          <w:iCs/>
        </w:rPr>
        <w:t>Recurrent training</w:t>
      </w:r>
      <w:r w:rsidRPr="00583415">
        <w:t xml:space="preserve"> is the training that should be carried out at regular intervals and is part of a structured training programme thereby enabling continual professional development and resulting in the maintenance of the VTS qualification</w:t>
      </w:r>
      <w:r w:rsidR="00583415" w:rsidRPr="00583415">
        <w:t>.</w:t>
      </w:r>
    </w:p>
    <w:bookmarkEnd w:id="361"/>
    <w:p w14:paraId="6DDDCC9E" w14:textId="5094E832" w:rsidR="00E86249" w:rsidRPr="00583415" w:rsidRDefault="00E86249" w:rsidP="00A151CC">
      <w:pPr>
        <w:pStyle w:val="BodyText"/>
      </w:pPr>
      <w:r w:rsidRPr="00004E76">
        <w:rPr>
          <w:i/>
          <w:iCs/>
        </w:rPr>
        <w:t>Revalidation process</w:t>
      </w:r>
      <w:r w:rsidRPr="00583415">
        <w:t xml:space="preserve"> is the process for the maintenance of a VTS qualification contained within a VTS certification log. It ensures that holders of a VTS qualification, develop, increase and retain their competency in order to maintain a satisfactory level of operational performance</w:t>
      </w:r>
      <w:r w:rsidR="00583415" w:rsidRPr="00583415">
        <w:t>.</w:t>
      </w:r>
    </w:p>
    <w:p w14:paraId="70FFB644" w14:textId="05C5062A" w:rsidR="00E86249" w:rsidRPr="00583415" w:rsidRDefault="00E86249" w:rsidP="00A151CC">
      <w:pPr>
        <w:pStyle w:val="BodyText"/>
      </w:pPr>
      <w:r w:rsidRPr="00004E76">
        <w:rPr>
          <w:i/>
          <w:iCs/>
        </w:rPr>
        <w:t xml:space="preserve">Simulator </w:t>
      </w:r>
      <w:r w:rsidR="00583415" w:rsidRPr="00004E76">
        <w:rPr>
          <w:i/>
          <w:iCs/>
        </w:rPr>
        <w:t>t</w:t>
      </w:r>
      <w:r w:rsidRPr="00004E76">
        <w:rPr>
          <w:i/>
          <w:iCs/>
        </w:rPr>
        <w:t>raining</w:t>
      </w:r>
      <w:r w:rsidRPr="00583415">
        <w:t xml:space="preserve"> is the simulation of operational events, practices and procedures to instruct trainees and assess their ability to demonstrate their levels of competence</w:t>
      </w:r>
      <w:r w:rsidR="00583415" w:rsidRPr="00583415">
        <w:t>.</w:t>
      </w:r>
    </w:p>
    <w:p w14:paraId="1D004C10" w14:textId="68006014" w:rsidR="00E86249" w:rsidRPr="00583415" w:rsidRDefault="00E86249" w:rsidP="00A151CC">
      <w:pPr>
        <w:pStyle w:val="BodyText"/>
      </w:pPr>
      <w:r w:rsidRPr="00004E76">
        <w:rPr>
          <w:i/>
          <w:iCs/>
        </w:rPr>
        <w:t>Updating training</w:t>
      </w:r>
      <w:r w:rsidRPr="00583415">
        <w:t xml:space="preserve"> is tailor made training following a training needs analysis indicating that member(s) of VTS Personnel need additional training. Updating training may be required after a break in service, unsatisfactory operational performance or other circumstances leading to a reduced level of competence</w:t>
      </w:r>
      <w:r w:rsidR="00583415" w:rsidRPr="00583415">
        <w:t>.</w:t>
      </w:r>
    </w:p>
    <w:p w14:paraId="2F72B0F2" w14:textId="4081ADC6" w:rsidR="00E86249" w:rsidRPr="00C219F4" w:rsidRDefault="00E86249" w:rsidP="00C219F4">
      <w:pPr>
        <w:pStyle w:val="BodyText"/>
      </w:pPr>
      <w:r w:rsidRPr="00004E76">
        <w:rPr>
          <w:i/>
          <w:iCs/>
        </w:rPr>
        <w:t xml:space="preserve">VTS </w:t>
      </w:r>
      <w:r w:rsidR="00C219F4" w:rsidRPr="00004E76">
        <w:rPr>
          <w:i/>
          <w:iCs/>
        </w:rPr>
        <w:t>provider</w:t>
      </w:r>
      <w:r w:rsidR="00C219F4" w:rsidRPr="00C219F4">
        <w:rPr>
          <w:b/>
          <w:bCs/>
        </w:rPr>
        <w:t xml:space="preserve"> </w:t>
      </w:r>
      <w:r w:rsidR="00C219F4" w:rsidRPr="009C2228">
        <w:t>means the organization or entity authorized by the Government or competent authority to provide a vessel traffic service.</w:t>
      </w:r>
    </w:p>
    <w:p w14:paraId="5DFAF10E" w14:textId="6F22341B" w:rsidR="00E86249" w:rsidRPr="00583415" w:rsidRDefault="00E86249" w:rsidP="00A151CC">
      <w:pPr>
        <w:pStyle w:val="BodyText"/>
      </w:pPr>
      <w:r w:rsidRPr="00004E76">
        <w:rPr>
          <w:i/>
          <w:iCs/>
        </w:rPr>
        <w:t xml:space="preserve">VTS </w:t>
      </w:r>
      <w:r w:rsidR="00583415" w:rsidRPr="00004E76">
        <w:rPr>
          <w:i/>
          <w:iCs/>
        </w:rPr>
        <w:t>c</w:t>
      </w:r>
      <w:r w:rsidRPr="00004E76">
        <w:rPr>
          <w:i/>
          <w:iCs/>
        </w:rPr>
        <w:t xml:space="preserve">ertification </w:t>
      </w:r>
      <w:r w:rsidR="00583415" w:rsidRPr="00004E76">
        <w:rPr>
          <w:i/>
          <w:iCs/>
        </w:rPr>
        <w:t>l</w:t>
      </w:r>
      <w:r w:rsidRPr="00004E76">
        <w:rPr>
          <w:i/>
          <w:iCs/>
        </w:rPr>
        <w:t>og</w:t>
      </w:r>
      <w:r w:rsidRPr="00583415">
        <w:t xml:space="preserve"> is a record of certificates and endorsements awarded to VTS </w:t>
      </w:r>
      <w:r w:rsidR="00583415" w:rsidRPr="00583415">
        <w:t>p</w:t>
      </w:r>
      <w:r w:rsidRPr="00583415">
        <w:t>ersonnel during their VTS career</w:t>
      </w:r>
      <w:r w:rsidR="00583415" w:rsidRPr="00583415">
        <w:t>.</w:t>
      </w:r>
    </w:p>
    <w:p w14:paraId="229E274C" w14:textId="49F45002" w:rsidR="00E86249" w:rsidRPr="00583415" w:rsidRDefault="00E86249" w:rsidP="00A151CC">
      <w:pPr>
        <w:pStyle w:val="BodyText"/>
      </w:pPr>
      <w:r w:rsidRPr="00004E76">
        <w:rPr>
          <w:i/>
          <w:iCs/>
        </w:rPr>
        <w:t>VTS endorsement</w:t>
      </w:r>
      <w:r w:rsidRPr="00583415">
        <w:t xml:space="preserve"> is a record in the certification log entered by a </w:t>
      </w:r>
      <w:r w:rsidR="00583415" w:rsidRPr="00583415">
        <w:t>c</w:t>
      </w:r>
      <w:r w:rsidRPr="00583415">
        <w:t xml:space="preserve">ompetent </w:t>
      </w:r>
      <w:r w:rsidR="00583415" w:rsidRPr="00583415">
        <w:t>a</w:t>
      </w:r>
      <w:r w:rsidRPr="00583415">
        <w:t xml:space="preserve">uthority, VTS </w:t>
      </w:r>
      <w:r w:rsidR="00583415" w:rsidRPr="00583415">
        <w:t>a</w:t>
      </w:r>
      <w:r w:rsidRPr="00583415">
        <w:t xml:space="preserve">uthority or an </w:t>
      </w:r>
      <w:r w:rsidR="00583415" w:rsidRPr="00583415">
        <w:t>a</w:t>
      </w:r>
      <w:r w:rsidRPr="00583415">
        <w:t xml:space="preserve">ccredited </w:t>
      </w:r>
      <w:r w:rsidR="00583415" w:rsidRPr="00583415">
        <w:t>t</w:t>
      </w:r>
      <w:r w:rsidRPr="00583415">
        <w:t xml:space="preserve">raining </w:t>
      </w:r>
      <w:r w:rsidR="00E145A2">
        <w:t>organization</w:t>
      </w:r>
      <w:r w:rsidRPr="00583415">
        <w:t xml:space="preserve"> after the </w:t>
      </w:r>
      <w:r w:rsidR="000C7C5C">
        <w:t>student</w:t>
      </w:r>
      <w:r w:rsidRPr="00583415">
        <w:t xml:space="preserve"> has successfully completed any </w:t>
      </w:r>
      <w:r w:rsidR="00583415" w:rsidRPr="00583415">
        <w:t>m</w:t>
      </w:r>
      <w:r w:rsidRPr="00583415">
        <w:t xml:space="preserve">odel </w:t>
      </w:r>
      <w:r w:rsidR="00583415" w:rsidRPr="00583415">
        <w:t>c</w:t>
      </w:r>
      <w:r w:rsidRPr="00583415">
        <w:t xml:space="preserve">ourse associated with IALA Recommendation </w:t>
      </w:r>
      <w:r w:rsidR="00583415" w:rsidRPr="00583415">
        <w:t>R0103</w:t>
      </w:r>
      <w:r w:rsidRPr="00583415">
        <w:t xml:space="preserve">, as well as meeting any specific requirements of the </w:t>
      </w:r>
      <w:r w:rsidR="00583415" w:rsidRPr="00583415">
        <w:t>c</w:t>
      </w:r>
      <w:r w:rsidRPr="00583415">
        <w:t xml:space="preserve">ompetent </w:t>
      </w:r>
      <w:r w:rsidR="00583415" w:rsidRPr="00583415">
        <w:t>a</w:t>
      </w:r>
      <w:r w:rsidRPr="00583415">
        <w:t>uthority</w:t>
      </w:r>
      <w:r w:rsidR="00583415">
        <w:t xml:space="preserve">. </w:t>
      </w:r>
      <w:r w:rsidRPr="00583415">
        <w:t xml:space="preserve">The VTS </w:t>
      </w:r>
      <w:r w:rsidRPr="00583415">
        <w:lastRenderedPageBreak/>
        <w:t>endorsement entitles the author</w:t>
      </w:r>
      <w:r w:rsidR="00C822B4">
        <w:t>ize</w:t>
      </w:r>
      <w:r w:rsidRPr="00583415">
        <w:t>d holder to perform the functions for which the endorsement(s) have been made.</w:t>
      </w:r>
    </w:p>
    <w:p w14:paraId="28565558" w14:textId="6DA43921" w:rsidR="00E86249" w:rsidRPr="00583415" w:rsidRDefault="00E86249" w:rsidP="00A151CC">
      <w:pPr>
        <w:pStyle w:val="BodyText"/>
      </w:pPr>
      <w:r w:rsidRPr="00004E76">
        <w:rPr>
          <w:i/>
          <w:iCs/>
        </w:rPr>
        <w:t xml:space="preserve">VTS </w:t>
      </w:r>
      <w:r w:rsidR="000C7C5C" w:rsidRPr="00004E76">
        <w:rPr>
          <w:i/>
          <w:iCs/>
        </w:rPr>
        <w:t>model c</w:t>
      </w:r>
      <w:r w:rsidRPr="00004E76">
        <w:rPr>
          <w:i/>
          <w:iCs/>
        </w:rPr>
        <w:t xml:space="preserve">ourse </w:t>
      </w:r>
      <w:r w:rsidR="000C7C5C" w:rsidRPr="00004E76">
        <w:rPr>
          <w:i/>
          <w:iCs/>
        </w:rPr>
        <w:t>c</w:t>
      </w:r>
      <w:r w:rsidRPr="00004E76">
        <w:rPr>
          <w:i/>
          <w:iCs/>
        </w:rPr>
        <w:t>ertificate</w:t>
      </w:r>
      <w:r w:rsidRPr="00583415">
        <w:t xml:space="preserve"> </w:t>
      </w:r>
      <w:r w:rsidR="000C7C5C">
        <w:t xml:space="preserve">is a document awarded by the accredited training </w:t>
      </w:r>
      <w:r w:rsidR="00E145A2">
        <w:t>organization</w:t>
      </w:r>
      <w:r w:rsidR="000C7C5C">
        <w:t>, to confirm that a student has successfully completed a VTS training course</w:t>
      </w:r>
      <w:r w:rsidRPr="00583415">
        <w:t>.</w:t>
      </w:r>
    </w:p>
    <w:p w14:paraId="5FC2866A" w14:textId="65C7DC57" w:rsidR="00E86249" w:rsidRDefault="00E86249" w:rsidP="00C219F4">
      <w:pPr>
        <w:pStyle w:val="Acronym"/>
        <w:ind w:left="0" w:firstLine="0"/>
        <w:jc w:val="both"/>
      </w:pPr>
      <w:r w:rsidRPr="00004E76">
        <w:rPr>
          <w:i/>
          <w:iCs/>
        </w:rPr>
        <w:t xml:space="preserve">VTS </w:t>
      </w:r>
      <w:r w:rsidR="00C856AA" w:rsidRPr="00004E76">
        <w:rPr>
          <w:i/>
          <w:iCs/>
        </w:rPr>
        <w:t>personnel</w:t>
      </w:r>
      <w:r w:rsidR="00C856AA" w:rsidRPr="007471FF">
        <w:t xml:space="preserve"> </w:t>
      </w:r>
      <w:r w:rsidR="00C219F4">
        <w:t>means persons performing tasks associated with vessel traffic services, trained in vessel traffic service operations and appropriately qualified.</w:t>
      </w:r>
      <w:r w:rsidR="00C822B4">
        <w:t xml:space="preserve"> </w:t>
      </w:r>
      <w:r w:rsidR="00C219F4">
        <w:t xml:space="preserve"> </w:t>
      </w:r>
    </w:p>
    <w:p w14:paraId="7C9F67DD" w14:textId="7B8C474A" w:rsidR="000F3BF6" w:rsidRPr="00C3149A" w:rsidRDefault="002A25DA" w:rsidP="000F3BF6">
      <w:pPr>
        <w:pStyle w:val="Heading1"/>
      </w:pPr>
      <w:bookmarkStart w:id="362" w:name="_Toc190119672"/>
      <w:r w:rsidRPr="00C3149A">
        <w:rPr>
          <w:caps w:val="0"/>
        </w:rPr>
        <w:t>ABBREVIATI</w:t>
      </w:r>
      <w:r>
        <w:rPr>
          <w:caps w:val="0"/>
        </w:rPr>
        <w:t>ONS</w:t>
      </w:r>
      <w:bookmarkEnd w:id="362"/>
    </w:p>
    <w:p w14:paraId="0A608EE3" w14:textId="77777777" w:rsidR="000F3BF6" w:rsidRPr="00F55AD7" w:rsidRDefault="000F3BF6" w:rsidP="000F3BF6">
      <w:pPr>
        <w:pStyle w:val="Heading1separatationline"/>
      </w:pPr>
    </w:p>
    <w:p w14:paraId="355648D9" w14:textId="77777777" w:rsidR="000F3BF6" w:rsidRPr="00192426" w:rsidRDefault="000F3BF6" w:rsidP="000F3BF6">
      <w:pPr>
        <w:pStyle w:val="Abbreviations"/>
        <w:rPr>
          <w:lang w:val="en-US"/>
        </w:rPr>
      </w:pPr>
      <w:r w:rsidRPr="00192426">
        <w:rPr>
          <w:lang w:val="en-US"/>
        </w:rPr>
        <w:t>CPD</w:t>
      </w:r>
      <w:r w:rsidRPr="00192426">
        <w:rPr>
          <w:lang w:val="en-US"/>
        </w:rPr>
        <w:tab/>
        <w:t>Continual professional development</w:t>
      </w:r>
    </w:p>
    <w:p w14:paraId="4A357104" w14:textId="77777777" w:rsidR="000F3BF6" w:rsidRPr="00192426" w:rsidRDefault="000F3BF6" w:rsidP="000F3BF6">
      <w:pPr>
        <w:pStyle w:val="Abbreviations"/>
        <w:rPr>
          <w:lang w:val="en-US"/>
        </w:rPr>
      </w:pPr>
      <w:r w:rsidRPr="00192426">
        <w:rPr>
          <w:lang w:val="en-US"/>
        </w:rPr>
        <w:t>IELTS</w:t>
      </w:r>
      <w:r w:rsidRPr="00192426">
        <w:rPr>
          <w:lang w:val="en-US"/>
        </w:rPr>
        <w:tab/>
        <w:t>International English Language Testing System</w:t>
      </w:r>
    </w:p>
    <w:p w14:paraId="7F3D8B87" w14:textId="77777777" w:rsidR="000F3BF6" w:rsidRPr="00192426" w:rsidRDefault="000F3BF6" w:rsidP="000F3BF6">
      <w:pPr>
        <w:pStyle w:val="Abbreviations"/>
        <w:rPr>
          <w:lang w:val="en-US"/>
        </w:rPr>
      </w:pPr>
      <w:r w:rsidRPr="00192426">
        <w:rPr>
          <w:lang w:val="en-US"/>
        </w:rPr>
        <w:t>IMO</w:t>
      </w:r>
      <w:r w:rsidRPr="00192426">
        <w:rPr>
          <w:lang w:val="en-US"/>
        </w:rPr>
        <w:tab/>
        <w:t>International Maritime Organization</w:t>
      </w:r>
    </w:p>
    <w:p w14:paraId="771EBB84" w14:textId="77777777" w:rsidR="000F3BF6" w:rsidRPr="00192426" w:rsidRDefault="000F3BF6" w:rsidP="000F3BF6">
      <w:pPr>
        <w:pStyle w:val="Abbreviations"/>
        <w:rPr>
          <w:lang w:val="en-US"/>
        </w:rPr>
      </w:pPr>
      <w:r w:rsidRPr="00192426">
        <w:rPr>
          <w:lang w:val="en-US"/>
        </w:rPr>
        <w:t>OJT</w:t>
      </w:r>
      <w:r w:rsidRPr="00192426">
        <w:rPr>
          <w:lang w:val="en-US"/>
        </w:rPr>
        <w:tab/>
        <w:t>O</w:t>
      </w:r>
      <w:r>
        <w:rPr>
          <w:lang w:val="en-US"/>
        </w:rPr>
        <w:t>n</w:t>
      </w:r>
      <w:r w:rsidRPr="00192426">
        <w:rPr>
          <w:lang w:val="en-US"/>
        </w:rPr>
        <w:t>-the-job training</w:t>
      </w:r>
    </w:p>
    <w:p w14:paraId="710CB25B" w14:textId="77777777" w:rsidR="000F3BF6" w:rsidRPr="00192426" w:rsidRDefault="000F3BF6" w:rsidP="000F3BF6">
      <w:pPr>
        <w:pStyle w:val="Abbreviations"/>
        <w:rPr>
          <w:lang w:val="en-US"/>
        </w:rPr>
      </w:pPr>
      <w:r w:rsidRPr="00192426">
        <w:rPr>
          <w:lang w:val="en-US"/>
        </w:rPr>
        <w:t>VTS</w:t>
      </w:r>
      <w:r w:rsidRPr="00192426">
        <w:rPr>
          <w:lang w:val="en-US"/>
        </w:rPr>
        <w:tab/>
        <w:t>Vessel traffic service</w:t>
      </w:r>
      <w:r>
        <w:rPr>
          <w:lang w:val="en-US"/>
        </w:rPr>
        <w:t xml:space="preserve"> </w:t>
      </w:r>
      <w:r w:rsidRPr="00861FDF">
        <w:rPr>
          <w:lang w:val="en-US"/>
        </w:rPr>
        <w:t xml:space="preserve">or Vessel </w:t>
      </w:r>
      <w:r>
        <w:rPr>
          <w:lang w:val="en-US"/>
        </w:rPr>
        <w:t>t</w:t>
      </w:r>
      <w:r w:rsidRPr="00861FDF">
        <w:rPr>
          <w:lang w:val="en-US"/>
        </w:rPr>
        <w:t xml:space="preserve">raffic </w:t>
      </w:r>
      <w:r>
        <w:rPr>
          <w:lang w:val="en-US"/>
        </w:rPr>
        <w:t>se</w:t>
      </w:r>
      <w:r w:rsidRPr="00861FDF">
        <w:rPr>
          <w:lang w:val="en-US"/>
        </w:rPr>
        <w:t>rvices (dependent on context)</w:t>
      </w:r>
    </w:p>
    <w:p w14:paraId="7418C62C" w14:textId="3B51A123" w:rsidR="00C3217D" w:rsidRDefault="002A25DA" w:rsidP="00C3217D">
      <w:pPr>
        <w:pStyle w:val="Heading1"/>
      </w:pPr>
      <w:bookmarkStart w:id="363" w:name="_Toc190119673"/>
      <w:bookmarkStart w:id="364" w:name="_Hlk80019722"/>
      <w:r>
        <w:rPr>
          <w:caps w:val="0"/>
        </w:rPr>
        <w:t>REFERENCES</w:t>
      </w:r>
      <w:bookmarkEnd w:id="363"/>
    </w:p>
    <w:p w14:paraId="445C5FFD" w14:textId="56D14CA1" w:rsidR="00C3217D" w:rsidRDefault="00C3217D" w:rsidP="00C3217D">
      <w:pPr>
        <w:pStyle w:val="Heading1separationline"/>
      </w:pPr>
    </w:p>
    <w:p w14:paraId="3675973A" w14:textId="64D9C520" w:rsidR="00C3217D" w:rsidRDefault="00C3217D" w:rsidP="00004E76">
      <w:pPr>
        <w:pStyle w:val="Reference"/>
      </w:pPr>
      <w:bookmarkStart w:id="365" w:name="_Ref79741895"/>
      <w:r w:rsidRPr="00F33598">
        <w:t>IMO.</w:t>
      </w:r>
      <w:r w:rsidR="00234CD4" w:rsidRPr="00F33598">
        <w:t xml:space="preserve"> </w:t>
      </w:r>
      <w:r w:rsidRPr="00004E76">
        <w:t>Resolution A.</w:t>
      </w:r>
      <w:r w:rsidR="00F33598" w:rsidRPr="00004E76">
        <w:t>1158</w:t>
      </w:r>
      <w:r w:rsidRPr="00004E76">
        <w:t>(</w:t>
      </w:r>
      <w:r w:rsidR="00F33598" w:rsidRPr="00004E76">
        <w:t>32</w:t>
      </w:r>
      <w:r w:rsidRPr="00004E76">
        <w:t>)</w:t>
      </w:r>
      <w:r w:rsidRPr="00F33598">
        <w:t xml:space="preserve"> on Guidelines</w:t>
      </w:r>
      <w:r w:rsidRPr="00C3217D">
        <w:t xml:space="preserve"> for Vessel Traffic Services</w:t>
      </w:r>
      <w:bookmarkEnd w:id="365"/>
    </w:p>
    <w:p w14:paraId="726DA976" w14:textId="024C18A0" w:rsidR="00234CD4" w:rsidRDefault="00234CD4" w:rsidP="00004E76">
      <w:pPr>
        <w:pStyle w:val="Reference"/>
      </w:pPr>
      <w:bookmarkStart w:id="366" w:name="_Ref79741964"/>
      <w:r>
        <w:t xml:space="preserve">IALA. </w:t>
      </w:r>
      <w:r w:rsidR="00F0637E">
        <w:t>Standard S1050 Training and Certification</w:t>
      </w:r>
      <w:bookmarkEnd w:id="366"/>
    </w:p>
    <w:p w14:paraId="3C595724" w14:textId="47A297D4" w:rsidR="00F0637E" w:rsidRDefault="004C48BA" w:rsidP="00004E76">
      <w:pPr>
        <w:pStyle w:val="Reference"/>
      </w:pPr>
      <w:bookmarkStart w:id="367" w:name="_Ref79742352"/>
      <w:r w:rsidRPr="004C48BA">
        <w:t>IALA</w:t>
      </w:r>
      <w:r w:rsidR="00B623DB">
        <w:t xml:space="preserve">. </w:t>
      </w:r>
      <w:r w:rsidRPr="004C48BA">
        <w:t xml:space="preserve">Recommendation R0103 </w:t>
      </w:r>
      <w:r w:rsidR="00502F8F" w:rsidRPr="004C48BA">
        <w:t>(V-103)</w:t>
      </w:r>
      <w:r w:rsidR="00502F8F">
        <w:t xml:space="preserve"> </w:t>
      </w:r>
      <w:r w:rsidRPr="004C48BA">
        <w:t xml:space="preserve">Training and Certification of VTS Personnel </w:t>
      </w:r>
      <w:bookmarkEnd w:id="367"/>
    </w:p>
    <w:p w14:paraId="7E2A80D1" w14:textId="3E52450E" w:rsidR="00A455AF" w:rsidRDefault="00A455AF" w:rsidP="00004E76">
      <w:pPr>
        <w:pStyle w:val="Reference"/>
      </w:pPr>
      <w:bookmarkStart w:id="368" w:name="_Ref79742451"/>
      <w:r>
        <w:t xml:space="preserve">IALA. Model Course </w:t>
      </w:r>
      <w:r w:rsidRPr="00A455AF">
        <w:t>V‐103/4 - VTS On‐the‐Job Training Instructor</w:t>
      </w:r>
      <w:bookmarkEnd w:id="368"/>
    </w:p>
    <w:p w14:paraId="75300A4A" w14:textId="116C587C" w:rsidR="00A455AF" w:rsidRDefault="00163F94" w:rsidP="00004E76">
      <w:pPr>
        <w:pStyle w:val="Reference"/>
      </w:pPr>
      <w:bookmarkStart w:id="369" w:name="_Ref79742526"/>
      <w:r>
        <w:t>I</w:t>
      </w:r>
      <w:r w:rsidRPr="00163F94">
        <w:t>MO. Resolution A.918(22) IMO Standard Marine Communication Phrases</w:t>
      </w:r>
      <w:bookmarkEnd w:id="369"/>
    </w:p>
    <w:p w14:paraId="670D23C7" w14:textId="2273F511" w:rsidR="00770B08" w:rsidRDefault="00770B08" w:rsidP="00004E76">
      <w:pPr>
        <w:pStyle w:val="Reference"/>
      </w:pPr>
      <w:bookmarkStart w:id="370" w:name="_Ref79742753"/>
      <w:r w:rsidRPr="00770B08">
        <w:t>IALA. Guideline G1017 Assessment for Recognition of Prior Learning in VTS Training</w:t>
      </w:r>
      <w:bookmarkEnd w:id="370"/>
    </w:p>
    <w:p w14:paraId="26356BF4" w14:textId="1C2B0875" w:rsidR="0051218E" w:rsidRDefault="0051218E" w:rsidP="00004E76">
      <w:pPr>
        <w:pStyle w:val="Reference"/>
      </w:pPr>
      <w:r>
        <w:t>IALA. Model Course V‐103/1 - VTS Operator training</w:t>
      </w:r>
    </w:p>
    <w:p w14:paraId="6A7B4582" w14:textId="7CEDF8A1" w:rsidR="0051218E" w:rsidRDefault="0051218E" w:rsidP="00004E76">
      <w:pPr>
        <w:pStyle w:val="Reference"/>
      </w:pPr>
      <w:r>
        <w:t>IALA. Model Course V‐103/2 - VTS Supervisor training</w:t>
      </w:r>
    </w:p>
    <w:p w14:paraId="16266C36" w14:textId="5D78CA21" w:rsidR="0051218E" w:rsidRDefault="0051218E" w:rsidP="00004E76">
      <w:pPr>
        <w:pStyle w:val="Reference"/>
      </w:pPr>
      <w:r>
        <w:t>IALA. Model Course V‐103/3 - VTS On‐the‐Job training</w:t>
      </w:r>
    </w:p>
    <w:p w14:paraId="5B12213E" w14:textId="3843922B" w:rsidR="0051218E" w:rsidRDefault="0051218E" w:rsidP="00004E76">
      <w:pPr>
        <w:pStyle w:val="Reference"/>
      </w:pPr>
      <w:r>
        <w:t>IALA. Model Course V‐103/4 - VTS On‐the‐Job Training Instructor</w:t>
      </w:r>
    </w:p>
    <w:p w14:paraId="558D41D9" w14:textId="13B28CEC" w:rsidR="006E1385" w:rsidRDefault="00F9543B" w:rsidP="00004E76">
      <w:pPr>
        <w:pStyle w:val="Reference"/>
      </w:pPr>
      <w:r>
        <w:t xml:space="preserve">IALA. Model Course </w:t>
      </w:r>
      <w:r w:rsidRPr="00F9543B">
        <w:t>V‐103/5 - Revalidation Process for VTS Qualification and Certification</w:t>
      </w:r>
    </w:p>
    <w:p w14:paraId="43D4F321" w14:textId="5D00BE5E" w:rsidR="0091740C" w:rsidRDefault="0091740C" w:rsidP="00004E76">
      <w:pPr>
        <w:pStyle w:val="Reference"/>
      </w:pPr>
      <w:bookmarkStart w:id="371" w:name="_Ref79743303"/>
      <w:r>
        <w:t>IALA. Guideline G1014 Accreditation and Approval Process for VTS Training</w:t>
      </w:r>
      <w:bookmarkEnd w:id="371"/>
    </w:p>
    <w:p w14:paraId="00940C8C" w14:textId="14E8FA8E" w:rsidR="0091740C" w:rsidRDefault="0091740C" w:rsidP="00004E76">
      <w:pPr>
        <w:pStyle w:val="Reference"/>
        <w:rPr>
          <w:iCs/>
        </w:rPr>
      </w:pPr>
      <w:bookmarkStart w:id="372" w:name="_Ref79743424"/>
      <w:r w:rsidRPr="009C2228">
        <w:rPr>
          <w:iCs/>
        </w:rPr>
        <w:t xml:space="preserve">IALA. Guideline G1027 Simulation in VTS </w:t>
      </w:r>
      <w:r>
        <w:rPr>
          <w:iCs/>
        </w:rPr>
        <w:t>T</w:t>
      </w:r>
      <w:r w:rsidRPr="009C2228">
        <w:rPr>
          <w:iCs/>
        </w:rPr>
        <w:t>raining</w:t>
      </w:r>
      <w:bookmarkEnd w:id="372"/>
    </w:p>
    <w:p w14:paraId="48E0E2B7" w14:textId="79294DFA" w:rsidR="00243343" w:rsidRDefault="00243343" w:rsidP="00004E76">
      <w:pPr>
        <w:pStyle w:val="Reference"/>
        <w:rPr>
          <w:iCs/>
        </w:rPr>
      </w:pPr>
      <w:bookmarkStart w:id="373" w:name="_Ref79743527"/>
      <w:r>
        <w:rPr>
          <w:iCs/>
        </w:rPr>
        <w:t>IALA. Guideline G</w:t>
      </w:r>
      <w:r w:rsidR="009621C5">
        <w:rPr>
          <w:iCs/>
        </w:rPr>
        <w:t>1103 Train the Trainer</w:t>
      </w:r>
      <w:bookmarkEnd w:id="373"/>
    </w:p>
    <w:p w14:paraId="3C55BC24" w14:textId="5AF40A0B" w:rsidR="00EC2C63" w:rsidRPr="00C61132" w:rsidRDefault="00EC2C63" w:rsidP="00004E76">
      <w:pPr>
        <w:pStyle w:val="Reference"/>
        <w:rPr>
          <w:iCs/>
        </w:rPr>
      </w:pPr>
      <w:r w:rsidRPr="00C61132">
        <w:rPr>
          <w:iCs/>
        </w:rPr>
        <w:t>The Nautical Institute – The Simulation Instructors Handbook</w:t>
      </w:r>
    </w:p>
    <w:bookmarkEnd w:id="364"/>
    <w:p w14:paraId="40A16BC1" w14:textId="77777777" w:rsidR="004F6142" w:rsidRPr="0091740C" w:rsidRDefault="004F6142" w:rsidP="009C2228">
      <w:pPr>
        <w:pStyle w:val="BodyText"/>
      </w:pPr>
    </w:p>
    <w:p w14:paraId="17620A29" w14:textId="513B8278" w:rsidR="00E76289" w:rsidRDefault="00E76289">
      <w:pPr>
        <w:spacing w:after="200" w:line="276" w:lineRule="auto"/>
        <w:rPr>
          <w:rFonts w:asciiTheme="majorHAnsi" w:eastAsiaTheme="majorEastAsia" w:hAnsiTheme="majorHAnsi" w:cstheme="majorBidi"/>
          <w:b/>
          <w:bCs/>
          <w:caps/>
          <w:color w:val="407EC9"/>
          <w:sz w:val="28"/>
          <w:szCs w:val="24"/>
        </w:rPr>
      </w:pPr>
      <w:r>
        <w:rPr>
          <w:rFonts w:asciiTheme="majorHAnsi" w:eastAsiaTheme="majorEastAsia" w:hAnsiTheme="majorHAnsi" w:cstheme="majorBidi"/>
          <w:b/>
          <w:bCs/>
          <w:caps/>
          <w:color w:val="407EC9"/>
          <w:sz w:val="28"/>
          <w:szCs w:val="24"/>
        </w:rPr>
        <w:br w:type="page"/>
      </w:r>
    </w:p>
    <w:p w14:paraId="73090DA2" w14:textId="034DA1C9" w:rsidR="008332E7" w:rsidRPr="00BC708B" w:rsidRDefault="00E76289" w:rsidP="00751EE4">
      <w:pPr>
        <w:pStyle w:val="Annex"/>
      </w:pPr>
      <w:bookmarkStart w:id="374" w:name="_Toc190119674"/>
      <w:r w:rsidRPr="00BC708B">
        <w:lastRenderedPageBreak/>
        <w:t>TRAINING NEEDS ANALYSIS</w:t>
      </w:r>
      <w:bookmarkEnd w:id="374"/>
    </w:p>
    <w:p w14:paraId="4F5DD6AB" w14:textId="702920D1" w:rsidR="0073349E" w:rsidRPr="00BC708B" w:rsidRDefault="0073349E" w:rsidP="0073349E">
      <w:pPr>
        <w:pStyle w:val="BodyText"/>
      </w:pPr>
      <w:r>
        <w:t xml:space="preserve">A </w:t>
      </w:r>
      <w:r w:rsidRPr="005431FA">
        <w:t>Training Needs Analysis</w:t>
      </w:r>
      <w:r>
        <w:t xml:space="preserve"> identif</w:t>
      </w:r>
      <w:r w:rsidR="00BC708B">
        <w:t>ies</w:t>
      </w:r>
      <w:r>
        <w:t xml:space="preserve"> and evaluate</w:t>
      </w:r>
      <w:r w:rsidR="00BC708B">
        <w:t>s</w:t>
      </w:r>
      <w:r>
        <w:t xml:space="preserve"> gaps between the current skills, knowledge, and competencies of individuals, and th</w:t>
      </w:r>
      <w:r w:rsidR="00BC708B">
        <w:t>ose required</w:t>
      </w:r>
      <w:r>
        <w:t xml:space="preserve"> as a VTS operator. </w:t>
      </w:r>
      <w:r w:rsidR="00BC708B">
        <w:t>Its purpose</w:t>
      </w:r>
      <w:r>
        <w:t xml:space="preserve"> is to pinpoint specific areas where training is needed to improve performance, align</w:t>
      </w:r>
      <w:r w:rsidR="00BC708B">
        <w:t xml:space="preserve"> VTS personnel </w:t>
      </w:r>
      <w:r>
        <w:t xml:space="preserve">capabilities with </w:t>
      </w:r>
      <w:r w:rsidR="00BC708B">
        <w:t>VTS</w:t>
      </w:r>
      <w:r>
        <w:t xml:space="preserve"> requirements, and ensure efficient</w:t>
      </w:r>
      <w:r w:rsidR="00BC708B">
        <w:t>, targeted</w:t>
      </w:r>
      <w:r>
        <w:t xml:space="preserve"> training programs.</w:t>
      </w:r>
      <w:r w:rsidR="00BC708B">
        <w:t xml:space="preserve"> </w:t>
      </w:r>
      <w:r w:rsidRPr="00BC708B">
        <w:t xml:space="preserve">This process </w:t>
      </w:r>
      <w:r w:rsidR="00BC708B" w:rsidRPr="00751EE4">
        <w:t>helps to direct</w:t>
      </w:r>
      <w:r w:rsidRPr="00BC708B">
        <w:t xml:space="preserve"> training efforts </w:t>
      </w:r>
      <w:r w:rsidR="00BC708B" w:rsidRPr="00751EE4">
        <w:t xml:space="preserve">where they will have the </w:t>
      </w:r>
      <w:r w:rsidRPr="00BC708B">
        <w:t xml:space="preserve">greatest impact on individual or </w:t>
      </w:r>
      <w:r w:rsidRPr="00751EE4">
        <w:t xml:space="preserve">the </w:t>
      </w:r>
      <w:r w:rsidRPr="00BC708B">
        <w:t xml:space="preserve">organization. </w:t>
      </w:r>
    </w:p>
    <w:p w14:paraId="573E684B" w14:textId="56B1E310" w:rsidR="0073349E" w:rsidRDefault="00C44798" w:rsidP="0073349E">
      <w:pPr>
        <w:pStyle w:val="BodyText"/>
      </w:pPr>
      <w:r w:rsidRPr="00BC708B">
        <w:t xml:space="preserve">Where performance </w:t>
      </w:r>
      <w:r w:rsidR="00BC708B" w:rsidRPr="00F86D63">
        <w:t>issues</w:t>
      </w:r>
      <w:r w:rsidRPr="00BC708B">
        <w:t xml:space="preserve"> </w:t>
      </w:r>
      <w:r w:rsidR="00BC708B" w:rsidRPr="00F86D63">
        <w:t xml:space="preserve">are </w:t>
      </w:r>
      <w:r w:rsidRPr="00BC708B">
        <w:t xml:space="preserve">identified, then it is important to </w:t>
      </w:r>
      <w:r w:rsidR="00BC708B" w:rsidRPr="00F86D63">
        <w:t xml:space="preserve">determine </w:t>
      </w:r>
      <w:r w:rsidR="00BC708B" w:rsidRPr="00BC708B">
        <w:t>if they are due to gaps in knowledge, skills, or attitude, as training is just one of several solutions</w:t>
      </w:r>
      <w:r w:rsidRPr="00BC708B">
        <w:t xml:space="preserve"> which may be available to address performance problems</w:t>
      </w:r>
      <w:r w:rsidR="00BC708B" w:rsidRPr="00F86D63">
        <w:t xml:space="preserve">. </w:t>
      </w:r>
      <w:r w:rsidR="00BC708B">
        <w:t>Depending on the outcomes from the</w:t>
      </w:r>
      <w:r w:rsidR="00BC708B" w:rsidRPr="00BC708B">
        <w:t xml:space="preserve"> gap analysis</w:t>
      </w:r>
      <w:r w:rsidR="00BC708B">
        <w:t>, t</w:t>
      </w:r>
      <w:r w:rsidR="00BC708B" w:rsidRPr="00F86D63">
        <w:t xml:space="preserve">raining programs </w:t>
      </w:r>
      <w:r w:rsidR="0073349E" w:rsidRPr="00BC708B">
        <w:t xml:space="preserve">can </w:t>
      </w:r>
      <w:r w:rsidR="00BC708B" w:rsidRPr="00F86D63">
        <w:t xml:space="preserve">be </w:t>
      </w:r>
      <w:r w:rsidR="00BC708B">
        <w:t>tailored</w:t>
      </w:r>
      <w:r w:rsidR="0073349E" w:rsidRPr="00BC708B">
        <w:t xml:space="preserve"> </w:t>
      </w:r>
      <w:r w:rsidR="00BC708B">
        <w:t>to f</w:t>
      </w:r>
      <w:r w:rsidR="0073349E" w:rsidRPr="00BC708B">
        <w:t xml:space="preserve">ocus on </w:t>
      </w:r>
      <w:r w:rsidR="00BC708B">
        <w:t xml:space="preserve">developing specific </w:t>
      </w:r>
      <w:r w:rsidR="0073349E" w:rsidRPr="00BC708B">
        <w:t>competencies</w:t>
      </w:r>
      <w:r w:rsidR="00BC708B">
        <w:t xml:space="preserve"> or enhancing skills</w:t>
      </w:r>
      <w:r w:rsidR="0073349E" w:rsidRPr="00BC708B">
        <w:t xml:space="preserve"> that </w:t>
      </w:r>
      <w:r w:rsidR="00BC708B">
        <w:t>require</w:t>
      </w:r>
      <w:r w:rsidR="0073349E" w:rsidRPr="00BC708B">
        <w:t xml:space="preserve"> more attention while minimi</w:t>
      </w:r>
      <w:r w:rsidR="00BC708B">
        <w:t>s</w:t>
      </w:r>
      <w:r w:rsidR="0073349E" w:rsidRPr="00BC708B">
        <w:t xml:space="preserve">ing time spent on those already </w:t>
      </w:r>
      <w:r w:rsidR="00BC708B">
        <w:t>mastered</w:t>
      </w:r>
      <w:r w:rsidR="0073349E" w:rsidRPr="00BC708B">
        <w:t>.</w:t>
      </w:r>
    </w:p>
    <w:p w14:paraId="10B35665" w14:textId="1BC75481" w:rsidR="0073349E" w:rsidRDefault="009F1970" w:rsidP="0073349E">
      <w:pPr>
        <w:pStyle w:val="BodyText"/>
      </w:pPr>
      <w:r>
        <w:t>These are the k</w:t>
      </w:r>
      <w:r w:rsidR="0073349E" w:rsidRPr="00F86D63">
        <w:t xml:space="preserve">ey </w:t>
      </w:r>
      <w:r>
        <w:t>s</w:t>
      </w:r>
      <w:r w:rsidR="0073349E" w:rsidRPr="00F86D63">
        <w:t xml:space="preserve">teps </w:t>
      </w:r>
      <w:r w:rsidR="0073349E">
        <w:t>when c</w:t>
      </w:r>
      <w:r w:rsidR="0073349E" w:rsidRPr="00F86D63">
        <w:t xml:space="preserve">onducting a </w:t>
      </w:r>
      <w:r w:rsidR="0073349E">
        <w:t xml:space="preserve">training needs analysis for an individual </w:t>
      </w:r>
      <w:r w:rsidR="00BC708B">
        <w:t>i</w:t>
      </w:r>
      <w:r w:rsidR="0073349E">
        <w:t>s:</w:t>
      </w:r>
    </w:p>
    <w:p w14:paraId="557A5D69" w14:textId="0503FE0A" w:rsidR="00BC708B" w:rsidRPr="00F86D63" w:rsidRDefault="00BC708B" w:rsidP="00F86D63">
      <w:pPr>
        <w:pStyle w:val="List1"/>
        <w:spacing w:before="60" w:after="60"/>
        <w:rPr>
          <w:u w:val="single"/>
        </w:rPr>
      </w:pPr>
      <w:r w:rsidRPr="00F86D63">
        <w:rPr>
          <w:u w:val="single"/>
        </w:rPr>
        <w:t xml:space="preserve">Determine </w:t>
      </w:r>
      <w:r w:rsidR="005431FA" w:rsidRPr="00F86D63">
        <w:rPr>
          <w:u w:val="single"/>
        </w:rPr>
        <w:t>o</w:t>
      </w:r>
      <w:r w:rsidRPr="00F86D63">
        <w:rPr>
          <w:u w:val="single"/>
        </w:rPr>
        <w:t xml:space="preserve">bjectives and </w:t>
      </w:r>
      <w:r w:rsidR="005431FA" w:rsidRPr="00F86D63">
        <w:rPr>
          <w:u w:val="single"/>
        </w:rPr>
        <w:t>s</w:t>
      </w:r>
      <w:r w:rsidRPr="00F86D63">
        <w:rPr>
          <w:u w:val="single"/>
        </w:rPr>
        <w:t>kill set</w:t>
      </w:r>
    </w:p>
    <w:p w14:paraId="5E83BEB6" w14:textId="77777777" w:rsidR="0009338E" w:rsidRPr="009F1970" w:rsidRDefault="0009338E" w:rsidP="0009338E">
      <w:pPr>
        <w:pStyle w:val="Bullet1"/>
        <w:spacing w:before="60" w:after="60" w:line="240" w:lineRule="auto"/>
      </w:pPr>
      <w:r w:rsidRPr="009F1970">
        <w:t>Identify the specific competencies, knowledge, and skills needed for a VTS personnel to perform their role effectively.</w:t>
      </w:r>
    </w:p>
    <w:p w14:paraId="7D8BFFD4" w14:textId="2B656752" w:rsidR="00BC708B" w:rsidRPr="009F1970" w:rsidRDefault="00B271D2" w:rsidP="00F86D63">
      <w:pPr>
        <w:pStyle w:val="Bullet1"/>
        <w:spacing w:before="60" w:after="60" w:line="240" w:lineRule="auto"/>
      </w:pPr>
      <w:r w:rsidRPr="009F1970">
        <w:t>Set clear and measurable training objectives based on the identified gaps.  These objectives define what the individual should achieve after completing the training.</w:t>
      </w:r>
    </w:p>
    <w:p w14:paraId="3A78656F" w14:textId="1A8FC65A" w:rsidR="005B635C" w:rsidRDefault="00BC708B" w:rsidP="008A497B">
      <w:pPr>
        <w:pStyle w:val="List1"/>
        <w:spacing w:before="60" w:after="60"/>
      </w:pPr>
      <w:r w:rsidRPr="00F86D63">
        <w:rPr>
          <w:u w:val="single"/>
        </w:rPr>
        <w:t>Evaluate skills of an individual</w:t>
      </w:r>
    </w:p>
    <w:p w14:paraId="7331FB42" w14:textId="3C817B78" w:rsidR="00BC708B" w:rsidRPr="009F1970" w:rsidRDefault="00B271D2" w:rsidP="00F86D63">
      <w:pPr>
        <w:pStyle w:val="List1"/>
        <w:numPr>
          <w:ilvl w:val="0"/>
          <w:numId w:val="0"/>
        </w:numPr>
        <w:spacing w:before="60" w:after="60"/>
        <w:ind w:left="567"/>
      </w:pPr>
      <w:r w:rsidRPr="009F1970">
        <w:t xml:space="preserve">Review the individual's current skills, knowledge, and abilities </w:t>
      </w:r>
      <w:r w:rsidR="005B635C">
        <w:t>by</w:t>
      </w:r>
      <w:r w:rsidRPr="009F1970">
        <w:t>:</w:t>
      </w:r>
    </w:p>
    <w:p w14:paraId="1D351F6B" w14:textId="374E5621" w:rsidR="00B271D2" w:rsidRPr="009F1970" w:rsidRDefault="00B271D2" w:rsidP="00F86D63">
      <w:pPr>
        <w:pStyle w:val="Bullet1"/>
        <w:spacing w:before="60" w:after="60" w:line="240" w:lineRule="auto"/>
      </w:pPr>
      <w:r w:rsidRPr="009F1970">
        <w:t>Review</w:t>
      </w:r>
      <w:r w:rsidR="005431FA" w:rsidRPr="009F1970">
        <w:t>ing</w:t>
      </w:r>
      <w:r w:rsidRPr="009F1970">
        <w:t xml:space="preserve"> past performance assessments to identify documented strengths and weaknesses.</w:t>
      </w:r>
    </w:p>
    <w:p w14:paraId="47152319" w14:textId="74286597" w:rsidR="00B271D2" w:rsidRPr="009F1970" w:rsidRDefault="00B271D2" w:rsidP="00F86D63">
      <w:pPr>
        <w:pStyle w:val="Bullet1"/>
        <w:spacing w:before="60" w:after="60" w:line="240" w:lineRule="auto"/>
      </w:pPr>
      <w:r w:rsidRPr="009F1970">
        <w:t>Gather</w:t>
      </w:r>
      <w:r w:rsidR="005431FA" w:rsidRPr="009F1970">
        <w:t>ing</w:t>
      </w:r>
      <w:r w:rsidRPr="009F1970">
        <w:t xml:space="preserve"> input from others to get a broader perspective on the </w:t>
      </w:r>
      <w:r w:rsidR="005431FA" w:rsidRPr="009F1970">
        <w:t>individual’s</w:t>
      </w:r>
      <w:r w:rsidRPr="009F1970">
        <w:t xml:space="preserve"> capabilities</w:t>
      </w:r>
      <w:r w:rsidR="005B635C">
        <w:t>.</w:t>
      </w:r>
    </w:p>
    <w:p w14:paraId="67CF5731" w14:textId="59C211E6" w:rsidR="00B271D2" w:rsidRPr="009F1970" w:rsidRDefault="00B271D2" w:rsidP="00F86D63">
      <w:pPr>
        <w:pStyle w:val="Bullet1"/>
        <w:spacing w:before="60" w:after="60" w:line="240" w:lineRule="auto"/>
      </w:pPr>
      <w:r w:rsidRPr="009F1970">
        <w:t>Ask</w:t>
      </w:r>
      <w:r w:rsidR="005431FA" w:rsidRPr="009F1970">
        <w:t>ing</w:t>
      </w:r>
      <w:r w:rsidRPr="009F1970">
        <w:t xml:space="preserve"> the individual to reflect and self-assess their strengths and areas for improvement.</w:t>
      </w:r>
    </w:p>
    <w:p w14:paraId="295C8F30" w14:textId="0114F65F" w:rsidR="00B271D2" w:rsidRPr="009F1970" w:rsidRDefault="00B271D2" w:rsidP="00F86D63">
      <w:pPr>
        <w:pStyle w:val="Bullet1"/>
        <w:spacing w:before="60" w:after="60" w:line="240" w:lineRule="auto"/>
      </w:pPr>
      <w:r w:rsidRPr="009F1970">
        <w:t>Creat</w:t>
      </w:r>
      <w:r w:rsidR="005431FA" w:rsidRPr="009F1970">
        <w:t>ing</w:t>
      </w:r>
      <w:r w:rsidRPr="009F1970">
        <w:t xml:space="preserve"> a list of the individual’s current skills, qualifications, and experiences relevant to their role</w:t>
      </w:r>
      <w:r w:rsidR="005B635C">
        <w:t>.</w:t>
      </w:r>
    </w:p>
    <w:p w14:paraId="4CC748C5" w14:textId="77777777" w:rsidR="00BC708B" w:rsidRPr="00F86D63" w:rsidRDefault="00BC708B" w:rsidP="00F86D63">
      <w:pPr>
        <w:pStyle w:val="List1"/>
        <w:spacing w:before="60" w:after="60"/>
        <w:rPr>
          <w:u w:val="single"/>
        </w:rPr>
      </w:pPr>
      <w:r w:rsidRPr="00F86D63">
        <w:rPr>
          <w:u w:val="single"/>
        </w:rPr>
        <w:t>Measure the skill gap</w:t>
      </w:r>
    </w:p>
    <w:p w14:paraId="2B9946CE" w14:textId="631C1E63" w:rsidR="00BC708B" w:rsidRPr="00F86D63" w:rsidRDefault="005431FA" w:rsidP="00F86D63">
      <w:pPr>
        <w:pStyle w:val="Bullet1"/>
        <w:spacing w:before="60" w:after="60" w:line="240" w:lineRule="auto"/>
        <w:rPr>
          <w:lang w:val="en-AU"/>
        </w:rPr>
      </w:pPr>
      <w:r w:rsidRPr="009F1970">
        <w:t>Compare the individual’s current competencies against the skills required for their role</w:t>
      </w:r>
      <w:r w:rsidR="005B635C">
        <w:t xml:space="preserve"> and i</w:t>
      </w:r>
      <w:r w:rsidRPr="009F1970">
        <w:t xml:space="preserve">dentify specific gaps that </w:t>
      </w:r>
      <w:r w:rsidR="0009338E">
        <w:t xml:space="preserve">may </w:t>
      </w:r>
      <w:r w:rsidRPr="009F1970">
        <w:t>need addressing to enhance the</w:t>
      </w:r>
      <w:r w:rsidR="005B635C">
        <w:t>ir</w:t>
      </w:r>
      <w:r w:rsidRPr="009F1970">
        <w:t xml:space="preserve"> effectiveness.</w:t>
      </w:r>
    </w:p>
    <w:p w14:paraId="5DDBB2EA" w14:textId="28CC830E" w:rsidR="00BC708B" w:rsidRPr="009F1970" w:rsidRDefault="005431FA" w:rsidP="00F86D63">
      <w:pPr>
        <w:pStyle w:val="Bullet1"/>
        <w:spacing w:before="60" w:after="60" w:line="240" w:lineRule="auto"/>
      </w:pPr>
      <w:r w:rsidRPr="009F1970">
        <w:t>Prioritise by determining which gaps are most critical to focus on based on organizational priorities and</w:t>
      </w:r>
      <w:r w:rsidR="005B635C">
        <w:t xml:space="preserve"> the training needs of the individual</w:t>
      </w:r>
      <w:r w:rsidRPr="009F1970">
        <w:t>.</w:t>
      </w:r>
    </w:p>
    <w:p w14:paraId="7F932C3F" w14:textId="580FDB12" w:rsidR="009F1970" w:rsidRPr="00F86D63" w:rsidRDefault="009F1970" w:rsidP="00F86D63">
      <w:pPr>
        <w:pStyle w:val="List1"/>
        <w:spacing w:before="60" w:after="60"/>
        <w:rPr>
          <w:u w:val="single"/>
        </w:rPr>
      </w:pPr>
      <w:r w:rsidRPr="00F86D63">
        <w:rPr>
          <w:u w:val="single"/>
        </w:rPr>
        <w:t>Develop Training solutions</w:t>
      </w:r>
    </w:p>
    <w:p w14:paraId="61834351" w14:textId="040BA79C" w:rsidR="009F1970" w:rsidRPr="009F1970" w:rsidRDefault="009F1970" w:rsidP="00F86D63">
      <w:pPr>
        <w:pStyle w:val="Bullet1"/>
        <w:spacing w:before="60" w:after="60" w:line="240" w:lineRule="auto"/>
      </w:pPr>
      <w:r w:rsidRPr="009F1970">
        <w:t>Review and assess existing training programs to identify areas for improvement, while also considering programs that can be used as is or tailored to meet current needs.</w:t>
      </w:r>
    </w:p>
    <w:p w14:paraId="103098AA" w14:textId="42917222" w:rsidR="009F1970" w:rsidRPr="009F1970" w:rsidRDefault="009F1970" w:rsidP="00F86D63">
      <w:pPr>
        <w:pStyle w:val="Bullet1"/>
        <w:spacing w:before="60" w:after="60" w:line="240" w:lineRule="auto"/>
      </w:pPr>
      <w:r w:rsidRPr="009F1970">
        <w:t xml:space="preserve">Identify </w:t>
      </w:r>
      <w:r w:rsidR="0009338E">
        <w:t xml:space="preserve">other </w:t>
      </w:r>
      <w:r w:rsidRPr="009F1970">
        <w:t xml:space="preserve">appropriate training methods and resources to address the </w:t>
      </w:r>
      <w:r w:rsidR="0009338E">
        <w:t>identified gaps</w:t>
      </w:r>
      <w:r w:rsidRPr="009F1970">
        <w:t>.</w:t>
      </w:r>
    </w:p>
    <w:p w14:paraId="4AB39E51" w14:textId="149B89F0" w:rsidR="009F1970" w:rsidRPr="009F1970" w:rsidRDefault="009F1970" w:rsidP="00F86D63">
      <w:pPr>
        <w:pStyle w:val="Bullet1"/>
        <w:spacing w:before="60" w:after="60" w:line="240" w:lineRule="auto"/>
      </w:pPr>
      <w:r w:rsidRPr="009F1970">
        <w:t xml:space="preserve">Consider budget, time, and available resources when planning the training </w:t>
      </w:r>
      <w:r w:rsidR="0009338E">
        <w:t>solution</w:t>
      </w:r>
      <w:r w:rsidRPr="009F1970">
        <w:t xml:space="preserve">. It may also be necessary to assign </w:t>
      </w:r>
      <w:r w:rsidR="0009338E">
        <w:t xml:space="preserve">someone the </w:t>
      </w:r>
      <w:r w:rsidRPr="009F1970">
        <w:t>responsibility for facilitating and managing the training.</w:t>
      </w:r>
    </w:p>
    <w:p w14:paraId="0C414E38" w14:textId="0C90E5EC" w:rsidR="009F1970" w:rsidRPr="009F1970" w:rsidRDefault="009F1970" w:rsidP="00F86D63">
      <w:pPr>
        <w:pStyle w:val="Bullet1"/>
        <w:spacing w:before="60" w:after="60" w:line="240" w:lineRule="auto"/>
      </w:pPr>
      <w:r w:rsidRPr="009F1970">
        <w:t xml:space="preserve">Work with the individual to establish specific, measurable, achievable, relevant, and time-bound (SMART) goals for their development.  Document a plan that outlines specific areas where the individual needs improvement, </w:t>
      </w:r>
      <w:r w:rsidR="0009338E">
        <w:t xml:space="preserve">the </w:t>
      </w:r>
      <w:r w:rsidRPr="009F1970">
        <w:t>recommended training solutions, timelines, and how progress will be measured.</w:t>
      </w:r>
    </w:p>
    <w:p w14:paraId="5DCCAFCB" w14:textId="0848886A" w:rsidR="0073349E" w:rsidRPr="00F86D63" w:rsidRDefault="00BC708B" w:rsidP="00F86D63">
      <w:pPr>
        <w:pStyle w:val="List1"/>
        <w:spacing w:before="60" w:after="60"/>
        <w:rPr>
          <w:u w:val="single"/>
        </w:rPr>
      </w:pPr>
      <w:r w:rsidRPr="00F86D63">
        <w:rPr>
          <w:u w:val="single"/>
        </w:rPr>
        <w:t>Monitor Progress and Evaluate Training</w:t>
      </w:r>
    </w:p>
    <w:p w14:paraId="64AC0659" w14:textId="0E2C70EC" w:rsidR="009F1970" w:rsidRPr="009F1970" w:rsidRDefault="009F1970" w:rsidP="00F86D63">
      <w:pPr>
        <w:pStyle w:val="Bullet1"/>
        <w:spacing w:before="60" w:after="60" w:line="240" w:lineRule="auto"/>
        <w:rPr>
          <w:lang w:val="en-AU"/>
        </w:rPr>
      </w:pPr>
      <w:r w:rsidRPr="009F1970">
        <w:rPr>
          <w:lang w:val="en-AU"/>
        </w:rPr>
        <w:t xml:space="preserve">After the training, evaluate whether the individual’s performance has improved, their confidence has increased in the targeted areas, and the training objectives were met. </w:t>
      </w:r>
    </w:p>
    <w:p w14:paraId="35F9013E" w14:textId="0B7B972D" w:rsidR="005431FA" w:rsidRPr="00F86D63" w:rsidRDefault="009F1970" w:rsidP="00F86D63">
      <w:pPr>
        <w:pStyle w:val="Bullet1"/>
        <w:spacing w:before="60" w:after="60" w:line="240" w:lineRule="auto"/>
        <w:rPr>
          <w:lang w:val="en-AU"/>
        </w:rPr>
      </w:pPr>
      <w:r w:rsidRPr="009F1970">
        <w:rPr>
          <w:lang w:val="en-AU"/>
        </w:rPr>
        <w:t xml:space="preserve">Document findings </w:t>
      </w:r>
      <w:r w:rsidRPr="009F1970">
        <w:t>for future reference and accountability.</w:t>
      </w:r>
    </w:p>
    <w:sectPr w:rsidR="005431FA" w:rsidRPr="00F86D63" w:rsidSect="003A6A32">
      <w:headerReference w:type="even" r:id="rId31"/>
      <w:headerReference w:type="default" r:id="rId32"/>
      <w:footerReference w:type="default" r:id="rId33"/>
      <w:headerReference w:type="first" r:id="rId34"/>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29" w:author="Jillian Carson-Jackson" w:date="2025-02-10T22:41:00Z" w:initials="JCJ">
    <w:p w14:paraId="70CA25C3" w14:textId="77777777" w:rsidR="00C61132" w:rsidRDefault="00C61132" w:rsidP="00C61132">
      <w:pPr>
        <w:pStyle w:val="CommentText"/>
      </w:pPr>
      <w:r>
        <w:rPr>
          <w:rStyle w:val="CommentReference"/>
        </w:rPr>
        <w:annotationRef/>
      </w:r>
      <w:r>
        <w:rPr>
          <w:lang w:val="en-US"/>
        </w:rPr>
        <w:t xml:space="preserve">Confirm any possible impact of IALA moving to an IGO on this aspect. </w:t>
      </w:r>
    </w:p>
  </w:comment>
  <w:comment w:id="258" w:author="Jillian Carson-Jackson" w:date="2025-02-08T12:05:00Z" w:initials="JCJ">
    <w:p w14:paraId="5434F339" w14:textId="77777777" w:rsidR="00EC2C63" w:rsidRDefault="00EC2C63" w:rsidP="00EC2C63">
      <w:pPr>
        <w:pStyle w:val="CommentText"/>
      </w:pPr>
      <w:r>
        <w:rPr>
          <w:rStyle w:val="CommentReference"/>
        </w:rPr>
        <w:annotationRef/>
      </w:r>
      <w:r>
        <w:rPr>
          <w:lang w:val="en-US"/>
        </w:rPr>
        <w:t xml:space="preserve">Note outcomes of Rome workshop - discussion on ‘informal learning’ </w:t>
      </w:r>
    </w:p>
  </w:comment>
  <w:comment w:id="267" w:author="Jillian Carson-Jackson" w:date="2025-01-08T22:29:00Z" w:initials="JCJ">
    <w:p w14:paraId="7EEFB96C" w14:textId="77777777" w:rsidR="00507F0D" w:rsidRDefault="00DD549B" w:rsidP="00507F0D">
      <w:pPr>
        <w:pStyle w:val="CommentText"/>
      </w:pPr>
      <w:r>
        <w:rPr>
          <w:rStyle w:val="CommentReference"/>
        </w:rPr>
        <w:annotationRef/>
      </w:r>
      <w:r w:rsidR="00507F0D">
        <w:t>To be discussed at VTS57</w:t>
      </w:r>
    </w:p>
  </w:comment>
  <w:comment w:id="360" w:author="Jillian Carson-Jackson" w:date="2024-11-05T22:23:00Z" w:initials="JCJ">
    <w:p w14:paraId="32A724C9" w14:textId="7205D0D8" w:rsidR="002C5FA5" w:rsidRDefault="002C5FA5" w:rsidP="002C5FA5">
      <w:pPr>
        <w:pStyle w:val="CommentText"/>
      </w:pPr>
      <w:r>
        <w:rPr>
          <w:rStyle w:val="CommentReference"/>
        </w:rPr>
        <w:annotationRef/>
      </w:r>
      <w:r>
        <w:rPr>
          <w:lang w:val="en-US"/>
        </w:rPr>
        <w:t>Review / may need to update definitions (this will affect the IALA dictionary)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0CA25C3" w15:done="0"/>
  <w15:commentEx w15:paraId="5434F339" w15:done="0"/>
  <w15:commentEx w15:paraId="7EEFB96C" w15:done="0"/>
  <w15:commentEx w15:paraId="32A724C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D37064B" w16cex:dateUtc="2025-02-10T11:41:00Z"/>
  <w16cex:commentExtensible w16cex:durableId="3BF1D47C" w16cex:dateUtc="2025-02-08T01:05:00Z"/>
  <w16cex:commentExtensible w16cex:durableId="6DBA22D9" w16cex:dateUtc="2025-01-08T11:29:00Z"/>
  <w16cex:commentExtensible w16cex:durableId="3E7E9E87" w16cex:dateUtc="2024-11-05T11: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0CA25C3" w16cid:durableId="1D37064B"/>
  <w16cid:commentId w16cid:paraId="5434F339" w16cid:durableId="3BF1D47C"/>
  <w16cid:commentId w16cid:paraId="7EEFB96C" w16cid:durableId="6DBA22D9"/>
  <w16cid:commentId w16cid:paraId="32A724C9" w16cid:durableId="3E7E9E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3A739" w14:textId="77777777" w:rsidR="00614A34" w:rsidRDefault="00614A34" w:rsidP="003274DB">
      <w:r>
        <w:separator/>
      </w:r>
    </w:p>
    <w:p w14:paraId="4F332427" w14:textId="77777777" w:rsidR="00614A34" w:rsidRDefault="00614A34"/>
  </w:endnote>
  <w:endnote w:type="continuationSeparator" w:id="0">
    <w:p w14:paraId="027DDDBB" w14:textId="77777777" w:rsidR="00614A34" w:rsidRDefault="00614A34" w:rsidP="003274DB">
      <w:r>
        <w:continuationSeparator/>
      </w:r>
    </w:p>
    <w:p w14:paraId="31B01119" w14:textId="77777777" w:rsidR="00614A34" w:rsidRDefault="00614A34"/>
  </w:endnote>
  <w:endnote w:type="continuationNotice" w:id="1">
    <w:p w14:paraId="120E1FE4" w14:textId="77777777" w:rsidR="00614A34" w:rsidRDefault="00614A3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charset w:val="00"/>
    <w:family w:val="roman"/>
    <w:pitch w:val="default"/>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6AC97" w14:textId="77777777" w:rsidR="00774E9B" w:rsidRDefault="00774E9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774E9B" w:rsidRDefault="00774E9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774E9B" w:rsidRDefault="00774E9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774E9B" w:rsidRDefault="00774E9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774E9B" w:rsidRDefault="00774E9B"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386AA" w14:textId="0EA69338" w:rsidR="00774E9B" w:rsidRDefault="00774E9B" w:rsidP="008747E0">
    <w:pPr>
      <w:pStyle w:val="Footer"/>
    </w:pPr>
    <w:r w:rsidRPr="00442889">
      <w:rPr>
        <w:noProof/>
        <w:lang w:val="en-AU" w:eastAsia="en-AU"/>
      </w:rPr>
      <w:drawing>
        <wp:anchor distT="0" distB="0" distL="114300" distR="114300" simplePos="0" relativeHeight="251658243"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5824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Straight Connector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0A571C" id="Straight Connector 11" o:spid="_x0000_s1026" style="position:absolute;z-index:2516582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236216F4" w14:textId="04857357" w:rsidR="00774E9B" w:rsidRPr="00ED2A8D" w:rsidRDefault="00774E9B" w:rsidP="008747E0">
    <w:pPr>
      <w:pStyle w:val="Footer"/>
    </w:pPr>
  </w:p>
  <w:p w14:paraId="05175766" w14:textId="4098D326" w:rsidR="00774E9B" w:rsidRPr="00ED2A8D" w:rsidRDefault="00774E9B" w:rsidP="002735DD">
    <w:pPr>
      <w:pStyle w:val="Footer"/>
      <w:tabs>
        <w:tab w:val="left" w:pos="1781"/>
      </w:tabs>
    </w:pPr>
    <w:r>
      <w:tab/>
    </w:r>
  </w:p>
  <w:p w14:paraId="6B80A5D7" w14:textId="77777777" w:rsidR="00774E9B" w:rsidRPr="00ED2A8D" w:rsidRDefault="00774E9B" w:rsidP="008747E0">
    <w:pPr>
      <w:pStyle w:val="Footer"/>
    </w:pPr>
  </w:p>
  <w:p w14:paraId="41671561" w14:textId="6F50965C" w:rsidR="00774E9B" w:rsidRPr="00ED2A8D" w:rsidRDefault="00774E9B"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D9A86" w14:textId="77777777" w:rsidR="00774E9B" w:rsidRDefault="00774E9B" w:rsidP="00525922">
    <w:pPr>
      <w:pStyle w:val="Footerlandscape"/>
    </w:pPr>
    <w:r>
      <w:rPr>
        <w:noProof/>
        <w:lang w:val="en-AU" w:eastAsia="en-AU"/>
      </w:rPr>
      <mc:AlternateContent>
        <mc:Choice Requires="wps">
          <w:drawing>
            <wp:anchor distT="0" distB="0" distL="114300" distR="114300" simplePos="0" relativeHeight="251658247"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Straight Connector 16"/>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7A375E" id="Straight Connector 16"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4FDD847" w14:textId="59534113" w:rsidR="00774E9B" w:rsidRPr="00C907DF" w:rsidRDefault="00774E9B"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004E76">
      <w:rPr>
        <w:szCs w:val="15"/>
      </w:rPr>
      <w:t xml:space="preserve"> </w:t>
    </w:r>
    <w:r>
      <w:rPr>
        <w:szCs w:val="15"/>
      </w:rPr>
      <w:fldChar w:fldCharType="begin"/>
    </w:r>
    <w:r w:rsidRPr="00004E76">
      <w:rPr>
        <w:szCs w:val="15"/>
      </w:rPr>
      <w:instrText xml:space="preserve"> STYLEREF "Document number" \* MERGEFORMAT </w:instrText>
    </w:r>
    <w:r>
      <w:rPr>
        <w:szCs w:val="15"/>
      </w:rPr>
      <w:fldChar w:fldCharType="separate"/>
    </w:r>
    <w:r w:rsidRPr="000768D0">
      <w:rPr>
        <w:noProof/>
        <w:szCs w:val="15"/>
      </w:rPr>
      <w:t>Guideline</w:t>
    </w:r>
    <w:r w:rsidRPr="00004E76">
      <w:rPr>
        <w:noProof/>
        <w:szCs w:val="15"/>
        <w:lang w:val="en-US"/>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774E9B" w:rsidRPr="00525922" w:rsidRDefault="00774E9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A075A" w14:textId="77777777" w:rsidR="00774E9B" w:rsidRPr="00C716E5" w:rsidRDefault="00774E9B" w:rsidP="00C716E5">
    <w:pPr>
      <w:pStyle w:val="Footer"/>
      <w:rPr>
        <w:sz w:val="15"/>
        <w:szCs w:val="15"/>
      </w:rPr>
    </w:pPr>
  </w:p>
  <w:p w14:paraId="6FC904F9" w14:textId="77777777" w:rsidR="00774E9B" w:rsidRDefault="00774E9B" w:rsidP="00C716E5">
    <w:pPr>
      <w:pStyle w:val="Footerportrait"/>
    </w:pPr>
  </w:p>
  <w:p w14:paraId="0DD0B946" w14:textId="6F61D609" w:rsidR="00774E9B" w:rsidRPr="00C907DF" w:rsidRDefault="00C61132" w:rsidP="00C716E5">
    <w:pPr>
      <w:pStyle w:val="Footerportrait"/>
      <w:rPr>
        <w:rStyle w:val="PageNumber"/>
        <w:szCs w:val="15"/>
      </w:rPr>
    </w:pPr>
    <w:fldSimple w:instr=" STYLEREF &quot;Document type&quot; \* MERGEFORMAT ">
      <w:r w:rsidR="00FE5FF7">
        <w:t>IALA Guideline</w:t>
      </w:r>
    </w:fldSimple>
    <w:r w:rsidR="00774E9B" w:rsidRPr="00C907DF">
      <w:t xml:space="preserve"> </w:t>
    </w:r>
    <w:fldSimple w:instr=" STYLEREF  &quot;docu number&quot;  \* MERGEFORMAT ">
      <w:r w:rsidR="00FE5FF7">
        <w:t>G1156</w:t>
      </w:r>
    </w:fldSimple>
    <w:r w:rsidR="006D7E51">
      <w:t xml:space="preserve"> </w:t>
    </w:r>
    <w:fldSimple w:instr=" STYLEREF &quot;Document name&quot; \* MERGEFORMAT ">
      <w:r w:rsidR="00FE5FF7">
        <w:t>Recruitment, Training and Certification of VTS Personnel</w:t>
      </w:r>
    </w:fldSimple>
  </w:p>
  <w:p w14:paraId="1B606CCD" w14:textId="5675ED0E" w:rsidR="00774E9B" w:rsidRPr="00C907DF" w:rsidRDefault="00C61132" w:rsidP="00C716E5">
    <w:pPr>
      <w:pStyle w:val="Footerportrait"/>
    </w:pPr>
    <w:fldSimple w:instr=" STYLEREF &quot;Edition number&quot; \* MERGEFORMAT ">
      <w:r w:rsidR="00FE5FF7">
        <w:t>Edition 2.01.1</w:t>
      </w:r>
    </w:fldSimple>
    <w:r w:rsidR="00774E9B">
      <w:t xml:space="preserve"> </w:t>
    </w:r>
    <w:fldSimple w:instr=" STYLEREF  MRN  \* MERGEFORMAT ">
      <w:r w:rsidR="00FE5FF7">
        <w:t>urn:mrn:iala:pub:g1156:ed1.1</w:t>
      </w:r>
    </w:fldSimple>
    <w:r w:rsidR="00774E9B" w:rsidRPr="00C907DF">
      <w:tab/>
    </w:r>
    <w:r w:rsidR="00774E9B">
      <w:t xml:space="preserve">P </w:t>
    </w:r>
    <w:r w:rsidR="00774E9B" w:rsidRPr="00C907DF">
      <w:rPr>
        <w:rStyle w:val="PageNumber"/>
        <w:szCs w:val="15"/>
      </w:rPr>
      <w:fldChar w:fldCharType="begin"/>
    </w:r>
    <w:r w:rsidR="00774E9B" w:rsidRPr="00C907DF">
      <w:rPr>
        <w:rStyle w:val="PageNumber"/>
        <w:szCs w:val="15"/>
      </w:rPr>
      <w:instrText xml:space="preserve">PAGE  </w:instrText>
    </w:r>
    <w:r w:rsidR="00774E9B" w:rsidRPr="00C907DF">
      <w:rPr>
        <w:rStyle w:val="PageNumber"/>
        <w:szCs w:val="15"/>
      </w:rPr>
      <w:fldChar w:fldCharType="separate"/>
    </w:r>
    <w:r w:rsidR="00774E9B">
      <w:rPr>
        <w:rStyle w:val="PageNumber"/>
        <w:szCs w:val="15"/>
      </w:rPr>
      <w:t>4</w:t>
    </w:r>
    <w:r w:rsidR="00774E9B"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65AF4" w14:textId="77777777" w:rsidR="00774E9B" w:rsidRDefault="00774E9B" w:rsidP="00C716E5">
    <w:pPr>
      <w:pStyle w:val="Footer"/>
    </w:pPr>
  </w:p>
  <w:p w14:paraId="4D7BEBDA" w14:textId="77777777" w:rsidR="00774E9B" w:rsidRDefault="00774E9B" w:rsidP="00C716E5">
    <w:pPr>
      <w:pStyle w:val="Footerportrait"/>
    </w:pPr>
  </w:p>
  <w:p w14:paraId="10D7FC6C" w14:textId="664E92E7" w:rsidR="006D7E51" w:rsidRPr="00C907DF" w:rsidRDefault="00C61132" w:rsidP="006D7E51">
    <w:pPr>
      <w:pStyle w:val="Footerportrait"/>
      <w:rPr>
        <w:rStyle w:val="PageNumber"/>
        <w:szCs w:val="15"/>
      </w:rPr>
    </w:pPr>
    <w:fldSimple w:instr=" STYLEREF &quot;Document type&quot; \* MERGEFORMAT ">
      <w:r w:rsidR="009A6B42">
        <w:t>IALA Guideline</w:t>
      </w:r>
    </w:fldSimple>
    <w:r w:rsidR="006D7E51" w:rsidRPr="00C907DF">
      <w:t xml:space="preserve"> </w:t>
    </w:r>
    <w:fldSimple w:instr=" STYLEREF  &quot;docu number&quot;  \* MERGEFORMAT ">
      <w:r w:rsidR="009A6B42">
        <w:t>G1156</w:t>
      </w:r>
    </w:fldSimple>
    <w:r w:rsidR="006D7E51">
      <w:t xml:space="preserve"> </w:t>
    </w:r>
    <w:fldSimple w:instr=" STYLEREF &quot;Document name&quot; \* MERGEFORMAT ">
      <w:r w:rsidR="009A6B42">
        <w:t>Recruitment, Training and Certification of VTS Personnel</w:t>
      </w:r>
    </w:fldSimple>
  </w:p>
  <w:p w14:paraId="63904568" w14:textId="5E7A86B6" w:rsidR="00774E9B" w:rsidRPr="00525922" w:rsidRDefault="00C61132" w:rsidP="00C716E5">
    <w:pPr>
      <w:pStyle w:val="Footerportrait"/>
    </w:pPr>
    <w:fldSimple w:instr=" STYLEREF &quot;Edition number&quot; \* MERGEFORMAT ">
      <w:r w:rsidR="009A6B42">
        <w:t>Edition 2.01.1</w:t>
      </w:r>
    </w:fldSimple>
    <w:r w:rsidR="006D7E51">
      <w:t xml:space="preserve"> </w:t>
    </w:r>
    <w:fldSimple w:instr=" STYLEREF  MRN  \* MERGEFORMAT ">
      <w:r w:rsidR="009A6B42">
        <w:t>urn:mrn:iala:pub:g1156:ed1.1</w:t>
      </w:r>
    </w:fldSimple>
    <w:r w:rsidR="00774E9B" w:rsidRPr="00C907DF">
      <w:tab/>
    </w:r>
    <w:r w:rsidR="00774E9B">
      <w:t xml:space="preserve">P </w:t>
    </w:r>
    <w:r w:rsidR="00774E9B" w:rsidRPr="00C907DF">
      <w:rPr>
        <w:rStyle w:val="PageNumber"/>
        <w:szCs w:val="15"/>
      </w:rPr>
      <w:fldChar w:fldCharType="begin"/>
    </w:r>
    <w:r w:rsidR="00774E9B" w:rsidRPr="00C907DF">
      <w:rPr>
        <w:rStyle w:val="PageNumber"/>
        <w:szCs w:val="15"/>
      </w:rPr>
      <w:instrText xml:space="preserve">PAGE  </w:instrText>
    </w:r>
    <w:r w:rsidR="00774E9B" w:rsidRPr="00C907DF">
      <w:rPr>
        <w:rStyle w:val="PageNumber"/>
        <w:szCs w:val="15"/>
      </w:rPr>
      <w:fldChar w:fldCharType="separate"/>
    </w:r>
    <w:r w:rsidR="00774E9B">
      <w:rPr>
        <w:rStyle w:val="PageNumber"/>
        <w:szCs w:val="15"/>
      </w:rPr>
      <w:t>3</w:t>
    </w:r>
    <w:r w:rsidR="00774E9B"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60C83" w14:textId="77777777" w:rsidR="00774E9B" w:rsidRDefault="00774E9B" w:rsidP="00C716E5">
    <w:pPr>
      <w:pStyle w:val="Footer"/>
    </w:pPr>
  </w:p>
  <w:p w14:paraId="663AE836" w14:textId="77777777" w:rsidR="00774E9B" w:rsidRDefault="00774E9B" w:rsidP="00C716E5">
    <w:pPr>
      <w:pStyle w:val="Footerportrait"/>
    </w:pPr>
  </w:p>
  <w:p w14:paraId="2904519F" w14:textId="723EBB35" w:rsidR="006D7E51" w:rsidRPr="00C907DF" w:rsidRDefault="00C61132" w:rsidP="006D7E51">
    <w:pPr>
      <w:pStyle w:val="Footerportrait"/>
      <w:rPr>
        <w:rStyle w:val="PageNumber"/>
        <w:szCs w:val="15"/>
      </w:rPr>
    </w:pPr>
    <w:fldSimple w:instr=" STYLEREF &quot;Document type&quot; \* MERGEFORMAT ">
      <w:r w:rsidR="00FE5FF7">
        <w:t>IALA Guideline</w:t>
      </w:r>
    </w:fldSimple>
    <w:r w:rsidR="006D7E51" w:rsidRPr="00C907DF">
      <w:t xml:space="preserve"> </w:t>
    </w:r>
    <w:fldSimple w:instr=" STYLEREF  &quot;docu number&quot;  \* MERGEFORMAT ">
      <w:r w:rsidR="00FE5FF7">
        <w:t>G1156</w:t>
      </w:r>
    </w:fldSimple>
    <w:r w:rsidR="006D7E51">
      <w:t xml:space="preserve"> </w:t>
    </w:r>
    <w:fldSimple w:instr=" STYLEREF &quot;Document name&quot; \* MERGEFORMAT ">
      <w:r w:rsidR="00FE5FF7">
        <w:t>Recruitment, Training and Certification of VTS Personnel</w:t>
      </w:r>
    </w:fldSimple>
  </w:p>
  <w:p w14:paraId="5C4D6700" w14:textId="4CB20507" w:rsidR="00774E9B" w:rsidRDefault="00C61132" w:rsidP="00004E76">
    <w:pPr>
      <w:pStyle w:val="Footerportrait"/>
      <w:tabs>
        <w:tab w:val="clear" w:pos="10206"/>
        <w:tab w:val="left" w:pos="3350"/>
        <w:tab w:val="right" w:pos="15704"/>
      </w:tabs>
    </w:pPr>
    <w:fldSimple w:instr=" STYLEREF &quot;Edition number&quot; \* MERGEFORMAT ">
      <w:r w:rsidR="00FE5FF7">
        <w:t>Edition 2.01.1</w:t>
      </w:r>
    </w:fldSimple>
    <w:r w:rsidR="006D7E51">
      <w:t xml:space="preserve"> </w:t>
    </w:r>
    <w:fldSimple w:instr=" STYLEREF  MRN  \* MERGEFORMAT ">
      <w:r w:rsidR="00FE5FF7">
        <w:t>urn:mrn:iala:pub:g1156:ed1.1</w:t>
      </w:r>
    </w:fldSimple>
    <w:r w:rsidR="00774E9B">
      <w:tab/>
    </w:r>
    <w:r w:rsidR="00774E9B">
      <w:tab/>
    </w:r>
    <w:r w:rsidR="00774E9B">
      <w:rPr>
        <w:rStyle w:val="PageNumber"/>
        <w:szCs w:val="15"/>
      </w:rPr>
      <w:t xml:space="preserve">P </w:t>
    </w:r>
    <w:r w:rsidR="00774E9B" w:rsidRPr="00C907DF">
      <w:rPr>
        <w:rStyle w:val="PageNumber"/>
        <w:b w:val="0"/>
        <w:szCs w:val="15"/>
      </w:rPr>
      <w:fldChar w:fldCharType="begin"/>
    </w:r>
    <w:r w:rsidR="00774E9B" w:rsidRPr="00C907DF">
      <w:rPr>
        <w:rStyle w:val="PageNumber"/>
        <w:szCs w:val="15"/>
      </w:rPr>
      <w:instrText xml:space="preserve">PAGE  </w:instrText>
    </w:r>
    <w:r w:rsidR="00774E9B" w:rsidRPr="00C907DF">
      <w:rPr>
        <w:rStyle w:val="PageNumber"/>
        <w:b w:val="0"/>
        <w:szCs w:val="15"/>
      </w:rPr>
      <w:fldChar w:fldCharType="separate"/>
    </w:r>
    <w:r w:rsidR="00774E9B">
      <w:rPr>
        <w:rStyle w:val="PageNumber"/>
        <w:szCs w:val="15"/>
      </w:rPr>
      <w:t>29</w:t>
    </w:r>
    <w:r w:rsidR="00774E9B" w:rsidRPr="00C907DF">
      <w:rPr>
        <w:rStyle w:val="PageNumber"/>
        <w:b w:val="0"/>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CB22B" w14:textId="77777777" w:rsidR="00614A34" w:rsidRDefault="00614A34" w:rsidP="003274DB">
      <w:r>
        <w:separator/>
      </w:r>
    </w:p>
    <w:p w14:paraId="736BCAF9" w14:textId="77777777" w:rsidR="00614A34" w:rsidRDefault="00614A34"/>
  </w:footnote>
  <w:footnote w:type="continuationSeparator" w:id="0">
    <w:p w14:paraId="5CE5E821" w14:textId="77777777" w:rsidR="00614A34" w:rsidRDefault="00614A34" w:rsidP="003274DB">
      <w:r>
        <w:continuationSeparator/>
      </w:r>
    </w:p>
    <w:p w14:paraId="7B071FE3" w14:textId="77777777" w:rsidR="00614A34" w:rsidRDefault="00614A34"/>
  </w:footnote>
  <w:footnote w:type="continuationNotice" w:id="1">
    <w:p w14:paraId="717B3ACC" w14:textId="77777777" w:rsidR="00614A34" w:rsidRDefault="00614A3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B1184" w14:textId="22E1F43B" w:rsidR="00774E9B" w:rsidRDefault="00FE5FF7">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35749" w14:textId="2675E150" w:rsidR="00774E9B" w:rsidRDefault="00774E9B">
    <w:pPr>
      <w:pStyle w:val="Header"/>
    </w:pPr>
    <w:r>
      <w:rPr>
        <w:noProof/>
        <w:lang w:val="en-AU" w:eastAsia="en-AU"/>
      </w:rPr>
      <mc:AlternateContent>
        <mc:Choice Requires="wps">
          <w:drawing>
            <wp:anchor distT="0" distB="0" distL="114300" distR="114300" simplePos="0" relativeHeight="251658256" behindDoc="1" locked="0" layoutInCell="0" allowOverlap="1" wp14:anchorId="0AD7923B" wp14:editId="52AF344A">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774E9B" w:rsidRDefault="00774E9B"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36" type="#_x0000_t202" style="position:absolute;margin-left:0;margin-top:0;width:449.6pt;height:269.75pt;rotation:-45;z-index:-2516582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413A6423" w14:textId="77777777" w:rsidR="00774E9B" w:rsidRDefault="00774E9B"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774E9B" w:rsidRDefault="00774E9B"/>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7582F" w14:textId="0B523FED" w:rsidR="00774E9B" w:rsidRPr="00667792" w:rsidRDefault="00774E9B" w:rsidP="00667792">
    <w:pPr>
      <w:pStyle w:val="Header"/>
    </w:pPr>
    <w:r>
      <w:rPr>
        <w:noProof/>
        <w:lang w:val="en-AU" w:eastAsia="en-AU"/>
      </w:rPr>
      <w:drawing>
        <wp:anchor distT="0" distB="0" distL="114300" distR="114300" simplePos="0" relativeHeight="251658250"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774E9B" w:rsidRDefault="00774E9B"/>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645FA" w14:textId="151B96D7" w:rsidR="00774E9B" w:rsidRDefault="00774E9B">
    <w:pPr>
      <w:pStyle w:val="Header"/>
    </w:pPr>
    <w:r>
      <w:rPr>
        <w:noProof/>
        <w:lang w:val="en-AU" w:eastAsia="en-AU"/>
      </w:rPr>
      <mc:AlternateContent>
        <mc:Choice Requires="wps">
          <w:drawing>
            <wp:anchor distT="0" distB="0" distL="114300" distR="114300" simplePos="0" relativeHeight="251658255" behindDoc="1" locked="0" layoutInCell="0" allowOverlap="1" wp14:anchorId="5C25084A" wp14:editId="0EACC559">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774E9B" w:rsidRDefault="00774E9B"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37" type="#_x0000_t202" style="position:absolute;margin-left:0;margin-top:0;width:449.6pt;height:269.75pt;rotation:-45;z-index:-25165822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7480D494" w14:textId="77777777" w:rsidR="00774E9B" w:rsidRDefault="00774E9B"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41E80" w14:textId="7FA479B0" w:rsidR="00774E9B" w:rsidRDefault="00774E9B" w:rsidP="00B6066D">
    <w:pPr>
      <w:pStyle w:val="Header"/>
      <w:jc w:val="right"/>
    </w:pPr>
    <w:r w:rsidRPr="00442889">
      <w:rPr>
        <w:noProof/>
        <w:lang w:val="en-AU" w:eastAsia="en-AU"/>
      </w:rPr>
      <w:drawing>
        <wp:anchor distT="0" distB="0" distL="114300" distR="114300" simplePos="0" relativeHeight="251658241"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77777777" w:rsidR="00774E9B" w:rsidRDefault="00774E9B" w:rsidP="00B6066D">
    <w:pPr>
      <w:pStyle w:val="Header"/>
      <w:jc w:val="right"/>
    </w:pPr>
  </w:p>
  <w:p w14:paraId="294C62FA" w14:textId="33738D52" w:rsidR="00774E9B" w:rsidRDefault="00774E9B" w:rsidP="00B6066D">
    <w:pPr>
      <w:pStyle w:val="Header"/>
      <w:jc w:val="right"/>
    </w:pPr>
  </w:p>
  <w:p w14:paraId="36C3E9FB" w14:textId="379BEF4B" w:rsidR="00774E9B" w:rsidRDefault="00774E9B" w:rsidP="008747E0">
    <w:pPr>
      <w:pStyle w:val="Header"/>
    </w:pPr>
  </w:p>
  <w:p w14:paraId="14F42252" w14:textId="6D14E74F" w:rsidR="00774E9B" w:rsidRDefault="00774E9B" w:rsidP="008747E0">
    <w:pPr>
      <w:pStyle w:val="Header"/>
    </w:pPr>
  </w:p>
  <w:p w14:paraId="74D558FC" w14:textId="55FAA32E" w:rsidR="00774E9B" w:rsidRDefault="00774E9B" w:rsidP="008747E0">
    <w:pPr>
      <w:pStyle w:val="Header"/>
    </w:pPr>
    <w:r>
      <w:rPr>
        <w:noProof/>
        <w:lang w:val="en-AU" w:eastAsia="en-AU"/>
      </w:rPr>
      <w:drawing>
        <wp:anchor distT="0" distB="0" distL="114300" distR="114300" simplePos="0" relativeHeight="251658240"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774E9B" w:rsidRPr="00ED2A8D" w:rsidRDefault="00774E9B" w:rsidP="008747E0">
    <w:pPr>
      <w:pStyle w:val="Header"/>
    </w:pPr>
  </w:p>
  <w:p w14:paraId="6AD2C8D3" w14:textId="681F1255" w:rsidR="00774E9B" w:rsidRPr="00ED2A8D" w:rsidRDefault="00774E9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D27DC" w14:textId="2EE84D73" w:rsidR="00774E9B" w:rsidRDefault="00774E9B">
    <w:pPr>
      <w:pStyle w:val="Header"/>
    </w:pPr>
    <w:r>
      <w:rPr>
        <w:noProof/>
        <w:lang w:val="en-AU" w:eastAsia="en-AU"/>
      </w:rPr>
      <w:drawing>
        <wp:anchor distT="0" distB="0" distL="114300" distR="114300" simplePos="0" relativeHeight="251658246"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774E9B" w:rsidRDefault="00774E9B">
    <w:pPr>
      <w:pStyle w:val="Header"/>
    </w:pPr>
  </w:p>
  <w:p w14:paraId="60B8593E" w14:textId="77777777" w:rsidR="00774E9B" w:rsidRDefault="00774E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2813E" w14:textId="049D6A65" w:rsidR="00774E9B" w:rsidRDefault="00FE5FF7">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F0FE5" w14:textId="69198225" w:rsidR="00774E9B" w:rsidRPr="00ED2A8D" w:rsidRDefault="00774E9B" w:rsidP="008747E0">
    <w:pPr>
      <w:pStyle w:val="Header"/>
    </w:pPr>
    <w:r>
      <w:rPr>
        <w:noProof/>
        <w:lang w:val="en-AU" w:eastAsia="en-AU"/>
      </w:rPr>
      <w:drawing>
        <wp:anchor distT="0" distB="0" distL="114300" distR="114300" simplePos="0" relativeHeight="25165824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774E9B" w:rsidRPr="00ED2A8D" w:rsidRDefault="00774E9B" w:rsidP="008747E0">
    <w:pPr>
      <w:pStyle w:val="Header"/>
    </w:pPr>
  </w:p>
  <w:p w14:paraId="20BBBC6D" w14:textId="77777777" w:rsidR="00774E9B" w:rsidRDefault="00774E9B" w:rsidP="008747E0">
    <w:pPr>
      <w:pStyle w:val="Header"/>
    </w:pPr>
  </w:p>
  <w:p w14:paraId="5D38743E" w14:textId="77777777" w:rsidR="00774E9B" w:rsidRDefault="00774E9B" w:rsidP="008747E0">
    <w:pPr>
      <w:pStyle w:val="Header"/>
    </w:pPr>
  </w:p>
  <w:p w14:paraId="59D055C6" w14:textId="77777777" w:rsidR="00774E9B" w:rsidRDefault="00774E9B" w:rsidP="008747E0">
    <w:pPr>
      <w:pStyle w:val="Header"/>
    </w:pPr>
  </w:p>
  <w:p w14:paraId="2877724F" w14:textId="048B4A31" w:rsidR="00774E9B" w:rsidRPr="00441393" w:rsidRDefault="00774E9B" w:rsidP="00441393">
    <w:pPr>
      <w:pStyle w:val="Contents"/>
    </w:pPr>
    <w:r>
      <w:t xml:space="preserve">DOCUMENT </w:t>
    </w:r>
    <w:r w:rsidR="00B72BF6">
      <w:t>Revision</w:t>
    </w:r>
  </w:p>
  <w:p w14:paraId="09691153" w14:textId="77777777" w:rsidR="00774E9B" w:rsidRPr="00ED2A8D" w:rsidRDefault="00774E9B" w:rsidP="008747E0">
    <w:pPr>
      <w:pStyle w:val="Header"/>
    </w:pPr>
  </w:p>
  <w:p w14:paraId="1ECA61B7" w14:textId="77777777" w:rsidR="00774E9B" w:rsidRPr="00AC33A2" w:rsidRDefault="00774E9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AD1AA" w14:textId="62BFB40D" w:rsidR="00774E9B" w:rsidRDefault="00FE5FF7">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F8321" w14:textId="63341AB2" w:rsidR="00774E9B" w:rsidRDefault="00FE5FF7">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6E5F9" w14:textId="0637C13B" w:rsidR="00774E9B" w:rsidRPr="00ED2A8D" w:rsidRDefault="00774E9B" w:rsidP="008747E0">
    <w:pPr>
      <w:pStyle w:val="Header"/>
    </w:pPr>
    <w:r>
      <w:rPr>
        <w:noProof/>
        <w:lang w:val="en-AU" w:eastAsia="en-AU"/>
      </w:rPr>
      <w:drawing>
        <wp:anchor distT="0" distB="0" distL="114300" distR="114300" simplePos="0" relativeHeight="251658245"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774E9B" w:rsidRPr="00ED2A8D" w:rsidRDefault="00774E9B" w:rsidP="008747E0">
    <w:pPr>
      <w:pStyle w:val="Header"/>
    </w:pPr>
  </w:p>
  <w:p w14:paraId="15D53F0E" w14:textId="77777777" w:rsidR="00774E9B" w:rsidRDefault="00774E9B" w:rsidP="008747E0">
    <w:pPr>
      <w:pStyle w:val="Header"/>
    </w:pPr>
  </w:p>
  <w:p w14:paraId="30E0B82E" w14:textId="77777777" w:rsidR="00774E9B" w:rsidRDefault="00774E9B" w:rsidP="008747E0">
    <w:pPr>
      <w:pStyle w:val="Header"/>
    </w:pPr>
  </w:p>
  <w:p w14:paraId="38068A1D" w14:textId="77777777" w:rsidR="00774E9B" w:rsidRDefault="00774E9B" w:rsidP="008747E0">
    <w:pPr>
      <w:pStyle w:val="Header"/>
    </w:pPr>
  </w:p>
  <w:p w14:paraId="6DED465C" w14:textId="77777777" w:rsidR="00774E9B" w:rsidRPr="00441393" w:rsidRDefault="00774E9B" w:rsidP="00441393">
    <w:pPr>
      <w:pStyle w:val="Contents"/>
    </w:pPr>
    <w:r>
      <w:t>CONTENTS</w:t>
    </w:r>
  </w:p>
  <w:p w14:paraId="42B130BB" w14:textId="77777777" w:rsidR="00774E9B" w:rsidRDefault="00774E9B" w:rsidP="0078486B">
    <w:pPr>
      <w:pStyle w:val="Header"/>
      <w:spacing w:line="140" w:lineRule="exact"/>
    </w:pPr>
  </w:p>
  <w:p w14:paraId="22A752C6" w14:textId="77777777" w:rsidR="00774E9B" w:rsidRPr="00AC33A2" w:rsidRDefault="00774E9B"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1E8F6" w14:textId="0BAB61D8" w:rsidR="00774E9B" w:rsidRPr="00ED2A8D" w:rsidRDefault="00774E9B" w:rsidP="00C716E5">
    <w:pPr>
      <w:pStyle w:val="Header"/>
    </w:pPr>
    <w:r>
      <w:rPr>
        <w:noProof/>
        <w:lang w:val="en-AU" w:eastAsia="en-AU"/>
      </w:rPr>
      <w:drawing>
        <wp:anchor distT="0" distB="0" distL="114300" distR="114300" simplePos="0" relativeHeight="251658249"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774E9B" w:rsidRPr="00ED2A8D" w:rsidRDefault="00774E9B" w:rsidP="00C716E5">
    <w:pPr>
      <w:pStyle w:val="Header"/>
    </w:pPr>
  </w:p>
  <w:p w14:paraId="30E6C01B" w14:textId="77777777" w:rsidR="00774E9B" w:rsidRDefault="00774E9B" w:rsidP="00C716E5">
    <w:pPr>
      <w:pStyle w:val="Header"/>
    </w:pPr>
  </w:p>
  <w:p w14:paraId="1F64AB92" w14:textId="77777777" w:rsidR="00774E9B" w:rsidRDefault="00774E9B" w:rsidP="00C716E5">
    <w:pPr>
      <w:pStyle w:val="Header"/>
    </w:pPr>
  </w:p>
  <w:p w14:paraId="7416B8C2" w14:textId="77777777" w:rsidR="00774E9B" w:rsidRDefault="00774E9B" w:rsidP="00C716E5">
    <w:pPr>
      <w:pStyle w:val="Header"/>
    </w:pPr>
  </w:p>
  <w:p w14:paraId="26BAD793" w14:textId="77777777" w:rsidR="00774E9B" w:rsidRPr="00441393" w:rsidRDefault="00774E9B" w:rsidP="00C716E5">
    <w:pPr>
      <w:pStyle w:val="Contents"/>
    </w:pPr>
    <w:r>
      <w:t>CONTENTS</w:t>
    </w:r>
  </w:p>
  <w:p w14:paraId="68ECE7DC" w14:textId="77777777" w:rsidR="00774E9B" w:rsidRPr="00ED2A8D" w:rsidRDefault="00774E9B" w:rsidP="00C716E5">
    <w:pPr>
      <w:pStyle w:val="Header"/>
    </w:pPr>
  </w:p>
  <w:p w14:paraId="6387CB5F" w14:textId="77777777" w:rsidR="00774E9B" w:rsidRPr="00AC33A2" w:rsidRDefault="00774E9B" w:rsidP="00C716E5">
    <w:pPr>
      <w:pStyle w:val="Header"/>
      <w:spacing w:line="140" w:lineRule="exact"/>
    </w:pPr>
  </w:p>
  <w:p w14:paraId="6B91DD4A" w14:textId="77777777" w:rsidR="00774E9B" w:rsidRDefault="00774E9B">
    <w:pPr>
      <w:pStyle w:val="Header"/>
    </w:pPr>
    <w:r>
      <w:rPr>
        <w:noProof/>
        <w:lang w:val="en-AU" w:eastAsia="en-AU"/>
      </w:rPr>
      <w:drawing>
        <wp:anchor distT="0" distB="0" distL="114300" distR="114300" simplePos="0" relativeHeight="25165824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A41132E"/>
    <w:multiLevelType w:val="multilevel"/>
    <w:tmpl w:val="128C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2C5072"/>
    <w:multiLevelType w:val="multilevel"/>
    <w:tmpl w:val="CDF47E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FB26DC1"/>
    <w:multiLevelType w:val="hybridMultilevel"/>
    <w:tmpl w:val="347AB1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74F070A"/>
    <w:multiLevelType w:val="hybridMultilevel"/>
    <w:tmpl w:val="8A26552A"/>
    <w:lvl w:ilvl="0" w:tplc="1FBE1872">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3"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7893554"/>
    <w:multiLevelType w:val="hybridMultilevel"/>
    <w:tmpl w:val="29B463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F916F3A"/>
    <w:multiLevelType w:val="hybridMultilevel"/>
    <w:tmpl w:val="96640A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3B71243"/>
    <w:multiLevelType w:val="hybridMultilevel"/>
    <w:tmpl w:val="40100A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889020F"/>
    <w:multiLevelType w:val="hybridMultilevel"/>
    <w:tmpl w:val="6ADC162C"/>
    <w:lvl w:ilvl="0" w:tplc="E30E1686">
      <w:start w:val="1"/>
      <w:numFmt w:val="decimal"/>
      <w:lvlText w:val="%1."/>
      <w:lvlJc w:val="left"/>
      <w:pPr>
        <w:ind w:left="867" w:hanging="361"/>
      </w:pPr>
      <w:rPr>
        <w:rFonts w:ascii="Calibri" w:eastAsia="Calibri" w:hAnsi="Calibri" w:hint="default"/>
        <w:sz w:val="22"/>
        <w:szCs w:val="22"/>
      </w:rPr>
    </w:lvl>
    <w:lvl w:ilvl="1" w:tplc="8C3E9AD6">
      <w:start w:val="1"/>
      <w:numFmt w:val="bullet"/>
      <w:lvlText w:val="•"/>
      <w:lvlJc w:val="left"/>
      <w:pPr>
        <w:ind w:left="1831" w:hanging="361"/>
      </w:pPr>
      <w:rPr>
        <w:rFonts w:hint="default"/>
      </w:rPr>
    </w:lvl>
    <w:lvl w:ilvl="2" w:tplc="9942FB14">
      <w:start w:val="1"/>
      <w:numFmt w:val="bullet"/>
      <w:lvlText w:val="•"/>
      <w:lvlJc w:val="left"/>
      <w:pPr>
        <w:ind w:left="2795" w:hanging="361"/>
      </w:pPr>
      <w:rPr>
        <w:rFonts w:hint="default"/>
      </w:rPr>
    </w:lvl>
    <w:lvl w:ilvl="3" w:tplc="B6A0CD2E">
      <w:start w:val="1"/>
      <w:numFmt w:val="bullet"/>
      <w:lvlText w:val="•"/>
      <w:lvlJc w:val="left"/>
      <w:pPr>
        <w:ind w:left="3759" w:hanging="361"/>
      </w:pPr>
      <w:rPr>
        <w:rFonts w:hint="default"/>
      </w:rPr>
    </w:lvl>
    <w:lvl w:ilvl="4" w:tplc="F3E6437A">
      <w:start w:val="1"/>
      <w:numFmt w:val="bullet"/>
      <w:lvlText w:val="•"/>
      <w:lvlJc w:val="left"/>
      <w:pPr>
        <w:ind w:left="4722" w:hanging="361"/>
      </w:pPr>
      <w:rPr>
        <w:rFonts w:hint="default"/>
      </w:rPr>
    </w:lvl>
    <w:lvl w:ilvl="5" w:tplc="F7D06B1E">
      <w:start w:val="1"/>
      <w:numFmt w:val="bullet"/>
      <w:lvlText w:val="•"/>
      <w:lvlJc w:val="left"/>
      <w:pPr>
        <w:ind w:left="5686" w:hanging="361"/>
      </w:pPr>
      <w:rPr>
        <w:rFonts w:hint="default"/>
      </w:rPr>
    </w:lvl>
    <w:lvl w:ilvl="6" w:tplc="F528C41C">
      <w:start w:val="1"/>
      <w:numFmt w:val="bullet"/>
      <w:lvlText w:val="•"/>
      <w:lvlJc w:val="left"/>
      <w:pPr>
        <w:ind w:left="6650" w:hanging="361"/>
      </w:pPr>
      <w:rPr>
        <w:rFonts w:hint="default"/>
      </w:rPr>
    </w:lvl>
    <w:lvl w:ilvl="7" w:tplc="E39C8CE4">
      <w:start w:val="1"/>
      <w:numFmt w:val="bullet"/>
      <w:lvlText w:val="•"/>
      <w:lvlJc w:val="left"/>
      <w:pPr>
        <w:ind w:left="7614" w:hanging="361"/>
      </w:pPr>
      <w:rPr>
        <w:rFonts w:hint="default"/>
      </w:rPr>
    </w:lvl>
    <w:lvl w:ilvl="8" w:tplc="98382050">
      <w:start w:val="1"/>
      <w:numFmt w:val="bullet"/>
      <w:lvlText w:val="•"/>
      <w:lvlJc w:val="left"/>
      <w:pPr>
        <w:ind w:left="8578" w:hanging="361"/>
      </w:pPr>
      <w:rPr>
        <w:rFonts w:hint="default"/>
      </w:rPr>
    </w:lvl>
  </w:abstractNum>
  <w:abstractNum w:abstractNumId="41"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3"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EF9330A"/>
    <w:multiLevelType w:val="hybridMultilevel"/>
    <w:tmpl w:val="69FEB258"/>
    <w:lvl w:ilvl="0" w:tplc="3EF49124">
      <w:start w:val="1"/>
      <w:numFmt w:val="bullet"/>
      <w:lvlText w:val=""/>
      <w:lvlJc w:val="left"/>
      <w:pPr>
        <w:ind w:left="425" w:hanging="425"/>
      </w:pPr>
      <w:rPr>
        <w:rFonts w:ascii="Symbol" w:hAnsi="Symbol" w:hint="default"/>
        <w:color w:val="00558C"/>
      </w:rPr>
    </w:lvl>
    <w:lvl w:ilvl="1" w:tplc="08090003">
      <w:start w:val="1"/>
      <w:numFmt w:val="bullet"/>
      <w:lvlText w:val="o"/>
      <w:lvlJc w:val="left"/>
      <w:pPr>
        <w:ind w:left="1440" w:hanging="360"/>
      </w:pPr>
      <w:rPr>
        <w:rFonts w:ascii="Courier New" w:hAnsi="Courier New" w:cs="Courier New" w:hint="default"/>
        <w:color w:val="A6A6A6" w:themeColor="background1" w:themeShade="A6"/>
      </w:rPr>
    </w:lvl>
    <w:lvl w:ilvl="2" w:tplc="0809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1DF7EE7"/>
    <w:multiLevelType w:val="multilevel"/>
    <w:tmpl w:val="8586EB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68D746C"/>
    <w:multiLevelType w:val="hybridMultilevel"/>
    <w:tmpl w:val="F2AC56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3" w15:restartNumberingAfterBreak="0">
    <w:nsid w:val="6EA33DD9"/>
    <w:multiLevelType w:val="hybridMultilevel"/>
    <w:tmpl w:val="BCCEA39C"/>
    <w:lvl w:ilvl="0" w:tplc="0C090019">
      <w:start w:val="1"/>
      <w:numFmt w:val="lowerLetter"/>
      <w:lvlText w:val="%1."/>
      <w:lvlJc w:val="left"/>
      <w:pPr>
        <w:ind w:left="775" w:hanging="360"/>
      </w:pPr>
    </w:lvl>
    <w:lvl w:ilvl="1" w:tplc="CF0A39EA">
      <w:start w:val="4"/>
      <w:numFmt w:val="bullet"/>
      <w:lvlText w:val="•"/>
      <w:lvlJc w:val="left"/>
      <w:pPr>
        <w:ind w:left="1855" w:hanging="720"/>
      </w:pPr>
      <w:rPr>
        <w:rFonts w:ascii="Calibri" w:eastAsia="Calibri" w:hAnsi="Calibri" w:cs="Calibri" w:hint="default"/>
      </w:rPr>
    </w:lvl>
    <w:lvl w:ilvl="2" w:tplc="0C09001B" w:tentative="1">
      <w:start w:val="1"/>
      <w:numFmt w:val="lowerRoman"/>
      <w:lvlText w:val="%3."/>
      <w:lvlJc w:val="right"/>
      <w:pPr>
        <w:ind w:left="2215" w:hanging="180"/>
      </w:pPr>
    </w:lvl>
    <w:lvl w:ilvl="3" w:tplc="0C09000F" w:tentative="1">
      <w:start w:val="1"/>
      <w:numFmt w:val="decimal"/>
      <w:lvlText w:val="%4."/>
      <w:lvlJc w:val="left"/>
      <w:pPr>
        <w:ind w:left="2935" w:hanging="360"/>
      </w:pPr>
    </w:lvl>
    <w:lvl w:ilvl="4" w:tplc="0C090019" w:tentative="1">
      <w:start w:val="1"/>
      <w:numFmt w:val="lowerLetter"/>
      <w:lvlText w:val="%5."/>
      <w:lvlJc w:val="left"/>
      <w:pPr>
        <w:ind w:left="3655" w:hanging="360"/>
      </w:pPr>
    </w:lvl>
    <w:lvl w:ilvl="5" w:tplc="0C09001B" w:tentative="1">
      <w:start w:val="1"/>
      <w:numFmt w:val="lowerRoman"/>
      <w:lvlText w:val="%6."/>
      <w:lvlJc w:val="right"/>
      <w:pPr>
        <w:ind w:left="4375" w:hanging="180"/>
      </w:pPr>
    </w:lvl>
    <w:lvl w:ilvl="6" w:tplc="0C09000F" w:tentative="1">
      <w:start w:val="1"/>
      <w:numFmt w:val="decimal"/>
      <w:lvlText w:val="%7."/>
      <w:lvlJc w:val="left"/>
      <w:pPr>
        <w:ind w:left="5095" w:hanging="360"/>
      </w:pPr>
    </w:lvl>
    <w:lvl w:ilvl="7" w:tplc="0C090019" w:tentative="1">
      <w:start w:val="1"/>
      <w:numFmt w:val="lowerLetter"/>
      <w:lvlText w:val="%8."/>
      <w:lvlJc w:val="left"/>
      <w:pPr>
        <w:ind w:left="5815" w:hanging="360"/>
      </w:pPr>
    </w:lvl>
    <w:lvl w:ilvl="8" w:tplc="0C09001B" w:tentative="1">
      <w:start w:val="1"/>
      <w:numFmt w:val="lowerRoman"/>
      <w:lvlText w:val="%9."/>
      <w:lvlJc w:val="right"/>
      <w:pPr>
        <w:ind w:left="6535" w:hanging="180"/>
      </w:pPr>
    </w:lvl>
  </w:abstractNum>
  <w:abstractNum w:abstractNumId="54" w15:restartNumberingAfterBreak="0">
    <w:nsid w:val="717560C3"/>
    <w:multiLevelType w:val="hybridMultilevel"/>
    <w:tmpl w:val="B5225B68"/>
    <w:lvl w:ilvl="0" w:tplc="F0BABD0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78A536FA"/>
    <w:multiLevelType w:val="hybridMultilevel"/>
    <w:tmpl w:val="8714A9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7A282B53"/>
    <w:multiLevelType w:val="hybridMultilevel"/>
    <w:tmpl w:val="760052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5796568">
    <w:abstractNumId w:val="41"/>
  </w:num>
  <w:num w:numId="2" w16cid:durableId="2129738227">
    <w:abstractNumId w:val="60"/>
  </w:num>
  <w:num w:numId="3" w16cid:durableId="77102341">
    <w:abstractNumId w:val="15"/>
  </w:num>
  <w:num w:numId="4" w16cid:durableId="977882520">
    <w:abstractNumId w:val="33"/>
  </w:num>
  <w:num w:numId="5" w16cid:durableId="864051605">
    <w:abstractNumId w:val="25"/>
  </w:num>
  <w:num w:numId="6" w16cid:durableId="1819959300">
    <w:abstractNumId w:val="16"/>
  </w:num>
  <w:num w:numId="7" w16cid:durableId="537621980">
    <w:abstractNumId w:val="23"/>
  </w:num>
  <w:num w:numId="8" w16cid:durableId="1988431122">
    <w:abstractNumId w:val="36"/>
  </w:num>
  <w:num w:numId="9" w16cid:durableId="300235221">
    <w:abstractNumId w:val="14"/>
  </w:num>
  <w:num w:numId="10" w16cid:durableId="128517818">
    <w:abstractNumId w:val="22"/>
  </w:num>
  <w:num w:numId="11" w16cid:durableId="723717271">
    <w:abstractNumId w:val="26"/>
  </w:num>
  <w:num w:numId="12" w16cid:durableId="1418287233">
    <w:abstractNumId w:val="12"/>
  </w:num>
  <w:num w:numId="13" w16cid:durableId="872306588">
    <w:abstractNumId w:val="39"/>
  </w:num>
  <w:num w:numId="14" w16cid:durableId="483746055">
    <w:abstractNumId w:val="7"/>
  </w:num>
  <w:num w:numId="15" w16cid:durableId="792095275">
    <w:abstractNumId w:val="51"/>
  </w:num>
  <w:num w:numId="16" w16cid:durableId="2143115462">
    <w:abstractNumId w:val="55"/>
  </w:num>
  <w:num w:numId="17" w16cid:durableId="1399088383">
    <w:abstractNumId w:val="21"/>
  </w:num>
  <w:num w:numId="18" w16cid:durableId="1855193906">
    <w:abstractNumId w:val="20"/>
  </w:num>
  <w:num w:numId="19" w16cid:durableId="1285388251">
    <w:abstractNumId w:val="56"/>
  </w:num>
  <w:num w:numId="20" w16cid:durableId="54397030">
    <w:abstractNumId w:val="35"/>
  </w:num>
  <w:num w:numId="21" w16cid:durableId="1155924301">
    <w:abstractNumId w:val="10"/>
  </w:num>
  <w:num w:numId="22" w16cid:durableId="802692050">
    <w:abstractNumId w:val="18"/>
  </w:num>
  <w:num w:numId="23" w16cid:durableId="672417947">
    <w:abstractNumId w:val="45"/>
  </w:num>
  <w:num w:numId="24" w16cid:durableId="938098077">
    <w:abstractNumId w:val="17"/>
  </w:num>
  <w:num w:numId="25" w16cid:durableId="623193476">
    <w:abstractNumId w:val="57"/>
  </w:num>
  <w:num w:numId="26" w16cid:durableId="1346400263">
    <w:abstractNumId w:val="9"/>
  </w:num>
  <w:num w:numId="27" w16cid:durableId="143741769">
    <w:abstractNumId w:val="31"/>
  </w:num>
  <w:num w:numId="28" w16cid:durableId="1964077391">
    <w:abstractNumId w:val="24"/>
  </w:num>
  <w:num w:numId="29" w16cid:durableId="445123893">
    <w:abstractNumId w:val="44"/>
  </w:num>
  <w:num w:numId="30" w16cid:durableId="193857078">
    <w:abstractNumId w:val="46"/>
  </w:num>
  <w:num w:numId="31" w16cid:durableId="1328174648">
    <w:abstractNumId w:val="13"/>
  </w:num>
  <w:num w:numId="32" w16cid:durableId="532309443">
    <w:abstractNumId w:val="40"/>
  </w:num>
  <w:num w:numId="33" w16cid:durableId="497621881">
    <w:abstractNumId w:val="37"/>
  </w:num>
  <w:num w:numId="34" w16cid:durableId="709964217">
    <w:abstractNumId w:val="38"/>
  </w:num>
  <w:num w:numId="35" w16cid:durableId="329405988">
    <w:abstractNumId w:val="50"/>
  </w:num>
  <w:num w:numId="36" w16cid:durableId="614794594">
    <w:abstractNumId w:val="29"/>
  </w:num>
  <w:num w:numId="37" w16cid:durableId="188953400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21621175">
    <w:abstractNumId w:val="58"/>
  </w:num>
  <w:num w:numId="39" w16cid:durableId="1816527534">
    <w:abstractNumId w:val="19"/>
  </w:num>
  <w:num w:numId="40" w16cid:durableId="2703627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93770472">
    <w:abstractNumId w:val="53"/>
  </w:num>
  <w:num w:numId="42" w16cid:durableId="245573232">
    <w:abstractNumId w:val="59"/>
  </w:num>
  <w:num w:numId="43" w16cid:durableId="1233203283">
    <w:abstractNumId w:val="34"/>
  </w:num>
  <w:num w:numId="44" w16cid:durableId="1333296316">
    <w:abstractNumId w:val="61"/>
  </w:num>
  <w:num w:numId="45" w16cid:durableId="1235504997">
    <w:abstractNumId w:val="32"/>
  </w:num>
  <w:num w:numId="46" w16cid:durableId="856848478">
    <w:abstractNumId w:val="54"/>
  </w:num>
  <w:num w:numId="47" w16cid:durableId="408619891">
    <w:abstractNumId w:val="48"/>
  </w:num>
  <w:num w:numId="48" w16cid:durableId="349139219">
    <w:abstractNumId w:val="47"/>
  </w:num>
  <w:num w:numId="49" w16cid:durableId="996418079">
    <w:abstractNumId w:val="30"/>
  </w:num>
  <w:num w:numId="50" w16cid:durableId="1614746641">
    <w:abstractNumId w:val="8"/>
  </w:num>
  <w:num w:numId="51" w16cid:durableId="883904942">
    <w:abstractNumId w:val="2"/>
  </w:num>
  <w:num w:numId="52" w16cid:durableId="1831872164">
    <w:abstractNumId w:val="6"/>
  </w:num>
  <w:num w:numId="53" w16cid:durableId="1090858989">
    <w:abstractNumId w:val="5"/>
  </w:num>
  <w:num w:numId="54" w16cid:durableId="1952710780">
    <w:abstractNumId w:val="4"/>
  </w:num>
  <w:num w:numId="55" w16cid:durableId="138966097">
    <w:abstractNumId w:val="3"/>
  </w:num>
  <w:num w:numId="56" w16cid:durableId="563565367">
    <w:abstractNumId w:val="1"/>
  </w:num>
  <w:num w:numId="57" w16cid:durableId="635725675">
    <w:abstractNumId w:val="0"/>
  </w:num>
  <w:num w:numId="58" w16cid:durableId="391856524">
    <w:abstractNumId w:val="43"/>
  </w:num>
  <w:num w:numId="59" w16cid:durableId="1131555042">
    <w:abstractNumId w:val="52"/>
  </w:num>
  <w:num w:numId="60" w16cid:durableId="1201242043">
    <w:abstractNumId w:val="28"/>
  </w:num>
  <w:num w:numId="61" w16cid:durableId="18877193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938900472">
    <w:abstractNumId w:val="27"/>
  </w:num>
  <w:num w:numId="63" w16cid:durableId="16722176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511168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742556596">
    <w:abstractNumId w:val="42"/>
  </w:num>
  <w:num w:numId="66" w16cid:durableId="256253030">
    <w:abstractNumId w:val="51"/>
  </w:num>
  <w:num w:numId="67" w16cid:durableId="1929073182">
    <w:abstractNumId w:val="49"/>
  </w:num>
  <w:num w:numId="68" w16cid:durableId="1199050826">
    <w:abstractNumId w:val="11"/>
  </w:num>
  <w:num w:numId="69" w16cid:durableId="1669357659">
    <w:abstractNumId w:val="56"/>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eeta Rowlands">
    <w15:presenceInfo w15:providerId="AD" w15:userId="S::Keeta.Rowlands@mcga.gov.uk::1512eb8a-824e-46e2-91aa-1069731c8cf4"/>
  </w15:person>
  <w15:person w15:author="Jillian Carson-Jackson">
    <w15:presenceInfo w15:providerId="None" w15:userId="Jillian Carson-Jackson"/>
  </w15:person>
  <w15:person w15:author="Abercrombie, Kerrie">
    <w15:presenceInfo w15:providerId="AD" w15:userId="S::kerrie.abercrombie@amsa.gov.au::8693a515-a31e-4d38-ad1e-a653fba997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AU" w:vendorID="64" w:dllVersion="4096" w:nlCheck="1" w:checkStyle="0"/>
  <w:activeWritingStyle w:appName="MSWord" w:lang="en-US" w:vendorID="64" w:dllVersion="4096" w:nlCheck="1" w:checkStyle="0"/>
  <w:activeWritingStyle w:appName="MSWord" w:lang="en-GB" w:vendorID="2" w:dllVersion="6" w:checkStyle="0"/>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3NDG1NDc3M7c0sjBX0lEKTi0uzszPAykwqgUArjFg0iwAAAA="/>
  </w:docVars>
  <w:rsids>
    <w:rsidRoot w:val="008A52DC"/>
    <w:rsid w:val="000005D1"/>
    <w:rsid w:val="000032B3"/>
    <w:rsid w:val="00004E76"/>
    <w:rsid w:val="00014046"/>
    <w:rsid w:val="00015E1F"/>
    <w:rsid w:val="0001616D"/>
    <w:rsid w:val="00016839"/>
    <w:rsid w:val="000171BF"/>
    <w:rsid w:val="000174F9"/>
    <w:rsid w:val="000208DB"/>
    <w:rsid w:val="000221CC"/>
    <w:rsid w:val="000249C2"/>
    <w:rsid w:val="00024E58"/>
    <w:rsid w:val="000258F6"/>
    <w:rsid w:val="0002652B"/>
    <w:rsid w:val="00027B3A"/>
    <w:rsid w:val="0003230C"/>
    <w:rsid w:val="000335E5"/>
    <w:rsid w:val="00033AA1"/>
    <w:rsid w:val="00034333"/>
    <w:rsid w:val="0003449E"/>
    <w:rsid w:val="000347D9"/>
    <w:rsid w:val="000360DB"/>
    <w:rsid w:val="000379A7"/>
    <w:rsid w:val="00037CE5"/>
    <w:rsid w:val="0004088C"/>
    <w:rsid w:val="00040EB8"/>
    <w:rsid w:val="000433E8"/>
    <w:rsid w:val="000439C0"/>
    <w:rsid w:val="0004639B"/>
    <w:rsid w:val="00050F02"/>
    <w:rsid w:val="00053425"/>
    <w:rsid w:val="0005449E"/>
    <w:rsid w:val="00054C7D"/>
    <w:rsid w:val="00055227"/>
    <w:rsid w:val="00055938"/>
    <w:rsid w:val="00056F77"/>
    <w:rsid w:val="00057809"/>
    <w:rsid w:val="00057B6D"/>
    <w:rsid w:val="00061A7B"/>
    <w:rsid w:val="0006233B"/>
    <w:rsid w:val="00062874"/>
    <w:rsid w:val="00065AB1"/>
    <w:rsid w:val="000663AA"/>
    <w:rsid w:val="00070244"/>
    <w:rsid w:val="0007180E"/>
    <w:rsid w:val="0007240C"/>
    <w:rsid w:val="00072584"/>
    <w:rsid w:val="000733A4"/>
    <w:rsid w:val="000768D0"/>
    <w:rsid w:val="000772E3"/>
    <w:rsid w:val="00080C0B"/>
    <w:rsid w:val="00082C85"/>
    <w:rsid w:val="00084A6D"/>
    <w:rsid w:val="0008524A"/>
    <w:rsid w:val="00085805"/>
    <w:rsid w:val="00086436"/>
    <w:rsid w:val="0008654C"/>
    <w:rsid w:val="000904ED"/>
    <w:rsid w:val="00091545"/>
    <w:rsid w:val="0009338E"/>
    <w:rsid w:val="0009509D"/>
    <w:rsid w:val="000A128A"/>
    <w:rsid w:val="000A1874"/>
    <w:rsid w:val="000A27A8"/>
    <w:rsid w:val="000A4144"/>
    <w:rsid w:val="000A59C0"/>
    <w:rsid w:val="000B113D"/>
    <w:rsid w:val="000B2356"/>
    <w:rsid w:val="000B2761"/>
    <w:rsid w:val="000B2CEA"/>
    <w:rsid w:val="000B4BA0"/>
    <w:rsid w:val="000B6B6C"/>
    <w:rsid w:val="000B7E93"/>
    <w:rsid w:val="000C6207"/>
    <w:rsid w:val="000C711B"/>
    <w:rsid w:val="000C7C5C"/>
    <w:rsid w:val="000D030B"/>
    <w:rsid w:val="000D0F39"/>
    <w:rsid w:val="000D1D15"/>
    <w:rsid w:val="000D2431"/>
    <w:rsid w:val="000D521A"/>
    <w:rsid w:val="000D6560"/>
    <w:rsid w:val="000E0269"/>
    <w:rsid w:val="000E0FCB"/>
    <w:rsid w:val="000E2CA9"/>
    <w:rsid w:val="000E3954"/>
    <w:rsid w:val="000E3E52"/>
    <w:rsid w:val="000E48CB"/>
    <w:rsid w:val="000E4E0A"/>
    <w:rsid w:val="000E5394"/>
    <w:rsid w:val="000E5E6A"/>
    <w:rsid w:val="000E7FB2"/>
    <w:rsid w:val="000F0F9F"/>
    <w:rsid w:val="000F29E9"/>
    <w:rsid w:val="000F3BF6"/>
    <w:rsid w:val="000F3F43"/>
    <w:rsid w:val="000F4C93"/>
    <w:rsid w:val="000F58ED"/>
    <w:rsid w:val="000F6755"/>
    <w:rsid w:val="000F6BF3"/>
    <w:rsid w:val="000F6E7F"/>
    <w:rsid w:val="000F6F30"/>
    <w:rsid w:val="00101EF4"/>
    <w:rsid w:val="00104C49"/>
    <w:rsid w:val="0010790D"/>
    <w:rsid w:val="00111672"/>
    <w:rsid w:val="00111DA4"/>
    <w:rsid w:val="0011265B"/>
    <w:rsid w:val="00113D5B"/>
    <w:rsid w:val="00113F8F"/>
    <w:rsid w:val="00114F87"/>
    <w:rsid w:val="00116100"/>
    <w:rsid w:val="00116262"/>
    <w:rsid w:val="00120D1B"/>
    <w:rsid w:val="00121616"/>
    <w:rsid w:val="001216DE"/>
    <w:rsid w:val="001217BF"/>
    <w:rsid w:val="00124D87"/>
    <w:rsid w:val="00127081"/>
    <w:rsid w:val="0013408A"/>
    <w:rsid w:val="001349D5"/>
    <w:rsid w:val="001349DB"/>
    <w:rsid w:val="00134B86"/>
    <w:rsid w:val="00135AEB"/>
    <w:rsid w:val="0013692C"/>
    <w:rsid w:val="00136E58"/>
    <w:rsid w:val="0014060A"/>
    <w:rsid w:val="00143D88"/>
    <w:rsid w:val="001444E8"/>
    <w:rsid w:val="001447F4"/>
    <w:rsid w:val="0014573C"/>
    <w:rsid w:val="00150AA1"/>
    <w:rsid w:val="001512DE"/>
    <w:rsid w:val="001519F6"/>
    <w:rsid w:val="001525B5"/>
    <w:rsid w:val="001547F9"/>
    <w:rsid w:val="001562C4"/>
    <w:rsid w:val="001573E6"/>
    <w:rsid w:val="001604CA"/>
    <w:rsid w:val="001607D8"/>
    <w:rsid w:val="00161325"/>
    <w:rsid w:val="00162612"/>
    <w:rsid w:val="001635F3"/>
    <w:rsid w:val="00163F94"/>
    <w:rsid w:val="00164C2E"/>
    <w:rsid w:val="00165F7C"/>
    <w:rsid w:val="00166504"/>
    <w:rsid w:val="0016703E"/>
    <w:rsid w:val="00171C68"/>
    <w:rsid w:val="00171F47"/>
    <w:rsid w:val="00176BB8"/>
    <w:rsid w:val="00177C8E"/>
    <w:rsid w:val="00180B73"/>
    <w:rsid w:val="00183B2D"/>
    <w:rsid w:val="00184427"/>
    <w:rsid w:val="00184D0D"/>
    <w:rsid w:val="001874B7"/>
    <w:rsid w:val="001875B1"/>
    <w:rsid w:val="00187FF8"/>
    <w:rsid w:val="00191120"/>
    <w:rsid w:val="0019173E"/>
    <w:rsid w:val="00192426"/>
    <w:rsid w:val="001933A2"/>
    <w:rsid w:val="00194393"/>
    <w:rsid w:val="001947F0"/>
    <w:rsid w:val="00194EF3"/>
    <w:rsid w:val="001977B8"/>
    <w:rsid w:val="001A00F0"/>
    <w:rsid w:val="001A02A1"/>
    <w:rsid w:val="001A0859"/>
    <w:rsid w:val="001A2DCA"/>
    <w:rsid w:val="001A5C16"/>
    <w:rsid w:val="001A5DE3"/>
    <w:rsid w:val="001B0AD7"/>
    <w:rsid w:val="001B2A35"/>
    <w:rsid w:val="001B2ADE"/>
    <w:rsid w:val="001B339A"/>
    <w:rsid w:val="001B3A59"/>
    <w:rsid w:val="001B400B"/>
    <w:rsid w:val="001B60A6"/>
    <w:rsid w:val="001B6F21"/>
    <w:rsid w:val="001C5C01"/>
    <w:rsid w:val="001C650B"/>
    <w:rsid w:val="001C72B5"/>
    <w:rsid w:val="001C77FB"/>
    <w:rsid w:val="001D008E"/>
    <w:rsid w:val="001D0D29"/>
    <w:rsid w:val="001D0F22"/>
    <w:rsid w:val="001D17DF"/>
    <w:rsid w:val="001D1845"/>
    <w:rsid w:val="001D1AD9"/>
    <w:rsid w:val="001D2E7A"/>
    <w:rsid w:val="001D3992"/>
    <w:rsid w:val="001D3F5E"/>
    <w:rsid w:val="001D46AC"/>
    <w:rsid w:val="001D4A3E"/>
    <w:rsid w:val="001D60E1"/>
    <w:rsid w:val="001D67D9"/>
    <w:rsid w:val="001D6FC6"/>
    <w:rsid w:val="001D7F6B"/>
    <w:rsid w:val="001E16F1"/>
    <w:rsid w:val="001E2F29"/>
    <w:rsid w:val="001E3AEE"/>
    <w:rsid w:val="001E416D"/>
    <w:rsid w:val="001E6872"/>
    <w:rsid w:val="001F4D17"/>
    <w:rsid w:val="001F4EF8"/>
    <w:rsid w:val="001F5AB1"/>
    <w:rsid w:val="001F7868"/>
    <w:rsid w:val="001F7E07"/>
    <w:rsid w:val="001F7FB7"/>
    <w:rsid w:val="00201337"/>
    <w:rsid w:val="002013E5"/>
    <w:rsid w:val="002019EC"/>
    <w:rsid w:val="002022EA"/>
    <w:rsid w:val="002044E9"/>
    <w:rsid w:val="002047D4"/>
    <w:rsid w:val="00205B17"/>
    <w:rsid w:val="00205D9B"/>
    <w:rsid w:val="00211305"/>
    <w:rsid w:val="00212815"/>
    <w:rsid w:val="00214033"/>
    <w:rsid w:val="00214D84"/>
    <w:rsid w:val="00216CB6"/>
    <w:rsid w:val="002204DA"/>
    <w:rsid w:val="0022166A"/>
    <w:rsid w:val="0022371A"/>
    <w:rsid w:val="002239E5"/>
    <w:rsid w:val="00233EB0"/>
    <w:rsid w:val="00234CD4"/>
    <w:rsid w:val="00236807"/>
    <w:rsid w:val="00237785"/>
    <w:rsid w:val="002406D3"/>
    <w:rsid w:val="0024239A"/>
    <w:rsid w:val="00243343"/>
    <w:rsid w:val="00244477"/>
    <w:rsid w:val="00244C97"/>
    <w:rsid w:val="00245DC6"/>
    <w:rsid w:val="002509B2"/>
    <w:rsid w:val="00251FB9"/>
    <w:rsid w:val="002520AD"/>
    <w:rsid w:val="00254938"/>
    <w:rsid w:val="00255FD9"/>
    <w:rsid w:val="0025660A"/>
    <w:rsid w:val="00257DF8"/>
    <w:rsid w:val="00257E4A"/>
    <w:rsid w:val="0026038D"/>
    <w:rsid w:val="00261949"/>
    <w:rsid w:val="00263D78"/>
    <w:rsid w:val="00265C86"/>
    <w:rsid w:val="00266536"/>
    <w:rsid w:val="00266835"/>
    <w:rsid w:val="00270F2F"/>
    <w:rsid w:val="0027175D"/>
    <w:rsid w:val="002735DD"/>
    <w:rsid w:val="00274B97"/>
    <w:rsid w:val="00282CBF"/>
    <w:rsid w:val="00284210"/>
    <w:rsid w:val="0028426C"/>
    <w:rsid w:val="0028601B"/>
    <w:rsid w:val="0028712D"/>
    <w:rsid w:val="00290A78"/>
    <w:rsid w:val="002914C4"/>
    <w:rsid w:val="00294627"/>
    <w:rsid w:val="00296AE1"/>
    <w:rsid w:val="0029793F"/>
    <w:rsid w:val="002A1C42"/>
    <w:rsid w:val="002A1FF1"/>
    <w:rsid w:val="002A25DA"/>
    <w:rsid w:val="002A413E"/>
    <w:rsid w:val="002A54CE"/>
    <w:rsid w:val="002A5BD1"/>
    <w:rsid w:val="002A5FF7"/>
    <w:rsid w:val="002A617C"/>
    <w:rsid w:val="002A6B6C"/>
    <w:rsid w:val="002A7016"/>
    <w:rsid w:val="002A71CF"/>
    <w:rsid w:val="002B27DB"/>
    <w:rsid w:val="002B3B26"/>
    <w:rsid w:val="002B3E9D"/>
    <w:rsid w:val="002B5D18"/>
    <w:rsid w:val="002B68FA"/>
    <w:rsid w:val="002C09DA"/>
    <w:rsid w:val="002C27BE"/>
    <w:rsid w:val="002C3150"/>
    <w:rsid w:val="002C355F"/>
    <w:rsid w:val="002C4060"/>
    <w:rsid w:val="002C491C"/>
    <w:rsid w:val="002C5FA5"/>
    <w:rsid w:val="002C77F4"/>
    <w:rsid w:val="002D01C0"/>
    <w:rsid w:val="002D0869"/>
    <w:rsid w:val="002D0AAE"/>
    <w:rsid w:val="002D37D1"/>
    <w:rsid w:val="002D45DE"/>
    <w:rsid w:val="002D5E51"/>
    <w:rsid w:val="002D639F"/>
    <w:rsid w:val="002D78FE"/>
    <w:rsid w:val="002D7D13"/>
    <w:rsid w:val="002E256B"/>
    <w:rsid w:val="002E4120"/>
    <w:rsid w:val="002E4993"/>
    <w:rsid w:val="002E5BAC"/>
    <w:rsid w:val="002E5C08"/>
    <w:rsid w:val="002E6010"/>
    <w:rsid w:val="002E6610"/>
    <w:rsid w:val="002E7635"/>
    <w:rsid w:val="002F0D8D"/>
    <w:rsid w:val="002F265A"/>
    <w:rsid w:val="002F2F81"/>
    <w:rsid w:val="002F3923"/>
    <w:rsid w:val="002F42C4"/>
    <w:rsid w:val="002F7664"/>
    <w:rsid w:val="00300C75"/>
    <w:rsid w:val="00302053"/>
    <w:rsid w:val="00303224"/>
    <w:rsid w:val="0030413F"/>
    <w:rsid w:val="00305EFE"/>
    <w:rsid w:val="00310B14"/>
    <w:rsid w:val="00311D93"/>
    <w:rsid w:val="00313B4B"/>
    <w:rsid w:val="00313D85"/>
    <w:rsid w:val="0031427E"/>
    <w:rsid w:val="00315CE3"/>
    <w:rsid w:val="0031629B"/>
    <w:rsid w:val="00317591"/>
    <w:rsid w:val="00317F49"/>
    <w:rsid w:val="0032379E"/>
    <w:rsid w:val="003251FE"/>
    <w:rsid w:val="00325356"/>
    <w:rsid w:val="00325B4E"/>
    <w:rsid w:val="003274DB"/>
    <w:rsid w:val="003276DE"/>
    <w:rsid w:val="00327BC0"/>
    <w:rsid w:val="00327FBF"/>
    <w:rsid w:val="00330FA6"/>
    <w:rsid w:val="003323FB"/>
    <w:rsid w:val="00332A7B"/>
    <w:rsid w:val="003343E0"/>
    <w:rsid w:val="003345A0"/>
    <w:rsid w:val="0033561E"/>
    <w:rsid w:val="00335657"/>
    <w:rsid w:val="00335E40"/>
    <w:rsid w:val="0033622B"/>
    <w:rsid w:val="00344408"/>
    <w:rsid w:val="00345E37"/>
    <w:rsid w:val="00346D1D"/>
    <w:rsid w:val="0034764C"/>
    <w:rsid w:val="00347F3E"/>
    <w:rsid w:val="00350A92"/>
    <w:rsid w:val="003520FE"/>
    <w:rsid w:val="0035629C"/>
    <w:rsid w:val="00357237"/>
    <w:rsid w:val="00360A85"/>
    <w:rsid w:val="003621C3"/>
    <w:rsid w:val="0036382D"/>
    <w:rsid w:val="00367EDC"/>
    <w:rsid w:val="00372712"/>
    <w:rsid w:val="00373944"/>
    <w:rsid w:val="00380350"/>
    <w:rsid w:val="00380B4E"/>
    <w:rsid w:val="00380F88"/>
    <w:rsid w:val="003816E4"/>
    <w:rsid w:val="00381F7A"/>
    <w:rsid w:val="00382169"/>
    <w:rsid w:val="00382638"/>
    <w:rsid w:val="00382C28"/>
    <w:rsid w:val="00384AFA"/>
    <w:rsid w:val="0038597C"/>
    <w:rsid w:val="003879E7"/>
    <w:rsid w:val="00390890"/>
    <w:rsid w:val="00390AC9"/>
    <w:rsid w:val="0039131E"/>
    <w:rsid w:val="003924E6"/>
    <w:rsid w:val="00393690"/>
    <w:rsid w:val="003943BC"/>
    <w:rsid w:val="003A033C"/>
    <w:rsid w:val="003A04A6"/>
    <w:rsid w:val="003A3890"/>
    <w:rsid w:val="003A40A1"/>
    <w:rsid w:val="003A5CB2"/>
    <w:rsid w:val="003A6199"/>
    <w:rsid w:val="003A6A32"/>
    <w:rsid w:val="003A7759"/>
    <w:rsid w:val="003A7F6E"/>
    <w:rsid w:val="003B03EA"/>
    <w:rsid w:val="003B1167"/>
    <w:rsid w:val="003B1579"/>
    <w:rsid w:val="003B1C9D"/>
    <w:rsid w:val="003B3B2D"/>
    <w:rsid w:val="003B76F0"/>
    <w:rsid w:val="003C0180"/>
    <w:rsid w:val="003C0B80"/>
    <w:rsid w:val="003C138B"/>
    <w:rsid w:val="003C5F23"/>
    <w:rsid w:val="003C60A4"/>
    <w:rsid w:val="003C6550"/>
    <w:rsid w:val="003C7368"/>
    <w:rsid w:val="003C7C34"/>
    <w:rsid w:val="003D0F37"/>
    <w:rsid w:val="003D20AF"/>
    <w:rsid w:val="003D24EF"/>
    <w:rsid w:val="003D3439"/>
    <w:rsid w:val="003D3610"/>
    <w:rsid w:val="003D3B40"/>
    <w:rsid w:val="003D3F46"/>
    <w:rsid w:val="003D482E"/>
    <w:rsid w:val="003D5150"/>
    <w:rsid w:val="003D60C2"/>
    <w:rsid w:val="003D6B74"/>
    <w:rsid w:val="003D74A4"/>
    <w:rsid w:val="003E277A"/>
    <w:rsid w:val="003E39A0"/>
    <w:rsid w:val="003E4B14"/>
    <w:rsid w:val="003E5A96"/>
    <w:rsid w:val="003F0C43"/>
    <w:rsid w:val="003F123E"/>
    <w:rsid w:val="003F1C3A"/>
    <w:rsid w:val="003F449C"/>
    <w:rsid w:val="003F4B30"/>
    <w:rsid w:val="003F4DE4"/>
    <w:rsid w:val="003F56AB"/>
    <w:rsid w:val="003F6A46"/>
    <w:rsid w:val="003F6D4C"/>
    <w:rsid w:val="004061AF"/>
    <w:rsid w:val="004062A6"/>
    <w:rsid w:val="00407306"/>
    <w:rsid w:val="004112FE"/>
    <w:rsid w:val="00412DDF"/>
    <w:rsid w:val="00413306"/>
    <w:rsid w:val="00413562"/>
    <w:rsid w:val="00414698"/>
    <w:rsid w:val="004148FA"/>
    <w:rsid w:val="00415649"/>
    <w:rsid w:val="0042051F"/>
    <w:rsid w:val="00421D5D"/>
    <w:rsid w:val="0042565E"/>
    <w:rsid w:val="00427F35"/>
    <w:rsid w:val="00432C05"/>
    <w:rsid w:val="004358FE"/>
    <w:rsid w:val="00440379"/>
    <w:rsid w:val="00441393"/>
    <w:rsid w:val="00441799"/>
    <w:rsid w:val="004428BD"/>
    <w:rsid w:val="0044758C"/>
    <w:rsid w:val="00447CF0"/>
    <w:rsid w:val="00450028"/>
    <w:rsid w:val="00456F10"/>
    <w:rsid w:val="004571F5"/>
    <w:rsid w:val="00460449"/>
    <w:rsid w:val="00462634"/>
    <w:rsid w:val="00463B48"/>
    <w:rsid w:val="0046464D"/>
    <w:rsid w:val="0046467A"/>
    <w:rsid w:val="00465A07"/>
    <w:rsid w:val="00467A51"/>
    <w:rsid w:val="00472812"/>
    <w:rsid w:val="00474746"/>
    <w:rsid w:val="00476942"/>
    <w:rsid w:val="00476DD2"/>
    <w:rsid w:val="00477D62"/>
    <w:rsid w:val="00477DE6"/>
    <w:rsid w:val="00481C27"/>
    <w:rsid w:val="00481CB4"/>
    <w:rsid w:val="00482724"/>
    <w:rsid w:val="004871A2"/>
    <w:rsid w:val="004877DA"/>
    <w:rsid w:val="0049067A"/>
    <w:rsid w:val="004908B8"/>
    <w:rsid w:val="00492A8D"/>
    <w:rsid w:val="00492FD9"/>
    <w:rsid w:val="00493B3C"/>
    <w:rsid w:val="004944C8"/>
    <w:rsid w:val="004945F4"/>
    <w:rsid w:val="00495C9C"/>
    <w:rsid w:val="00495DDA"/>
    <w:rsid w:val="00496CDC"/>
    <w:rsid w:val="004A0EBF"/>
    <w:rsid w:val="004A1DF4"/>
    <w:rsid w:val="004A1FDB"/>
    <w:rsid w:val="004A3751"/>
    <w:rsid w:val="004A4EC4"/>
    <w:rsid w:val="004B5B17"/>
    <w:rsid w:val="004B744B"/>
    <w:rsid w:val="004C0E4B"/>
    <w:rsid w:val="004C138A"/>
    <w:rsid w:val="004C1A95"/>
    <w:rsid w:val="004C2AEB"/>
    <w:rsid w:val="004C3C02"/>
    <w:rsid w:val="004C48BA"/>
    <w:rsid w:val="004D0B6A"/>
    <w:rsid w:val="004D5822"/>
    <w:rsid w:val="004E0BBB"/>
    <w:rsid w:val="004E1D57"/>
    <w:rsid w:val="004E2F16"/>
    <w:rsid w:val="004E35E4"/>
    <w:rsid w:val="004E3B98"/>
    <w:rsid w:val="004F060F"/>
    <w:rsid w:val="004F17D0"/>
    <w:rsid w:val="004F19C4"/>
    <w:rsid w:val="004F2AA4"/>
    <w:rsid w:val="004F3197"/>
    <w:rsid w:val="004F3C5C"/>
    <w:rsid w:val="004F5930"/>
    <w:rsid w:val="004F6142"/>
    <w:rsid w:val="004F6196"/>
    <w:rsid w:val="00501FC4"/>
    <w:rsid w:val="00502F8F"/>
    <w:rsid w:val="00503044"/>
    <w:rsid w:val="00503E48"/>
    <w:rsid w:val="00507F0D"/>
    <w:rsid w:val="005107AC"/>
    <w:rsid w:val="0051218E"/>
    <w:rsid w:val="005200E8"/>
    <w:rsid w:val="0052114C"/>
    <w:rsid w:val="00522275"/>
    <w:rsid w:val="00522542"/>
    <w:rsid w:val="00523666"/>
    <w:rsid w:val="00525922"/>
    <w:rsid w:val="00526234"/>
    <w:rsid w:val="00531F0D"/>
    <w:rsid w:val="0053218D"/>
    <w:rsid w:val="00533433"/>
    <w:rsid w:val="00533A66"/>
    <w:rsid w:val="005342FF"/>
    <w:rsid w:val="00534941"/>
    <w:rsid w:val="00534F34"/>
    <w:rsid w:val="0053692E"/>
    <w:rsid w:val="005378A6"/>
    <w:rsid w:val="00540D36"/>
    <w:rsid w:val="00541258"/>
    <w:rsid w:val="00541ED1"/>
    <w:rsid w:val="005431FA"/>
    <w:rsid w:val="00546FF2"/>
    <w:rsid w:val="00547837"/>
    <w:rsid w:val="00550967"/>
    <w:rsid w:val="005526AA"/>
    <w:rsid w:val="00555BD0"/>
    <w:rsid w:val="00555DA7"/>
    <w:rsid w:val="0055735A"/>
    <w:rsid w:val="00557434"/>
    <w:rsid w:val="005605DB"/>
    <w:rsid w:val="00562EF6"/>
    <w:rsid w:val="00564DDD"/>
    <w:rsid w:val="00566841"/>
    <w:rsid w:val="00570061"/>
    <w:rsid w:val="00571848"/>
    <w:rsid w:val="005805D2"/>
    <w:rsid w:val="005808FE"/>
    <w:rsid w:val="00581239"/>
    <w:rsid w:val="0058160B"/>
    <w:rsid w:val="00582B69"/>
    <w:rsid w:val="00583415"/>
    <w:rsid w:val="005845C4"/>
    <w:rsid w:val="00586C48"/>
    <w:rsid w:val="00590A53"/>
    <w:rsid w:val="00590EB3"/>
    <w:rsid w:val="00591F84"/>
    <w:rsid w:val="005924BF"/>
    <w:rsid w:val="00593CC1"/>
    <w:rsid w:val="00594F8F"/>
    <w:rsid w:val="00595415"/>
    <w:rsid w:val="005960D7"/>
    <w:rsid w:val="00597652"/>
    <w:rsid w:val="00597E98"/>
    <w:rsid w:val="005A0444"/>
    <w:rsid w:val="005A0703"/>
    <w:rsid w:val="005A080B"/>
    <w:rsid w:val="005A09C1"/>
    <w:rsid w:val="005A428A"/>
    <w:rsid w:val="005A48A8"/>
    <w:rsid w:val="005A61D3"/>
    <w:rsid w:val="005A7740"/>
    <w:rsid w:val="005B09E1"/>
    <w:rsid w:val="005B12A5"/>
    <w:rsid w:val="005B17F4"/>
    <w:rsid w:val="005B1BCB"/>
    <w:rsid w:val="005B635C"/>
    <w:rsid w:val="005B781B"/>
    <w:rsid w:val="005C0087"/>
    <w:rsid w:val="005C161A"/>
    <w:rsid w:val="005C171D"/>
    <w:rsid w:val="005C1BCB"/>
    <w:rsid w:val="005C2312"/>
    <w:rsid w:val="005C3DA7"/>
    <w:rsid w:val="005C3ED3"/>
    <w:rsid w:val="005C4735"/>
    <w:rsid w:val="005C5C63"/>
    <w:rsid w:val="005C64C2"/>
    <w:rsid w:val="005C68C8"/>
    <w:rsid w:val="005C7688"/>
    <w:rsid w:val="005D03E9"/>
    <w:rsid w:val="005D29D5"/>
    <w:rsid w:val="005D304B"/>
    <w:rsid w:val="005D3C2F"/>
    <w:rsid w:val="005D3D01"/>
    <w:rsid w:val="005D5849"/>
    <w:rsid w:val="005D6E5D"/>
    <w:rsid w:val="005D7AE8"/>
    <w:rsid w:val="005D7DBD"/>
    <w:rsid w:val="005E0090"/>
    <w:rsid w:val="005E091A"/>
    <w:rsid w:val="005E10A7"/>
    <w:rsid w:val="005E17DF"/>
    <w:rsid w:val="005E3989"/>
    <w:rsid w:val="005E39D5"/>
    <w:rsid w:val="005E4659"/>
    <w:rsid w:val="005E657A"/>
    <w:rsid w:val="005E7063"/>
    <w:rsid w:val="005F08F3"/>
    <w:rsid w:val="005F1386"/>
    <w:rsid w:val="005F17C2"/>
    <w:rsid w:val="005F28CA"/>
    <w:rsid w:val="005F37EC"/>
    <w:rsid w:val="005F5649"/>
    <w:rsid w:val="005F68D4"/>
    <w:rsid w:val="005F7EC9"/>
    <w:rsid w:val="006006BC"/>
    <w:rsid w:val="00600C2B"/>
    <w:rsid w:val="006050E3"/>
    <w:rsid w:val="00607F07"/>
    <w:rsid w:val="00610040"/>
    <w:rsid w:val="00610741"/>
    <w:rsid w:val="006127AC"/>
    <w:rsid w:val="00612A1E"/>
    <w:rsid w:val="00613C8E"/>
    <w:rsid w:val="00614A34"/>
    <w:rsid w:val="00615CF3"/>
    <w:rsid w:val="0061790C"/>
    <w:rsid w:val="00620D91"/>
    <w:rsid w:val="006225AF"/>
    <w:rsid w:val="00622C26"/>
    <w:rsid w:val="00623ABA"/>
    <w:rsid w:val="00632C86"/>
    <w:rsid w:val="006333E5"/>
    <w:rsid w:val="0063344E"/>
    <w:rsid w:val="00634A78"/>
    <w:rsid w:val="0063574C"/>
    <w:rsid w:val="00640B1A"/>
    <w:rsid w:val="00641192"/>
    <w:rsid w:val="00641794"/>
    <w:rsid w:val="00641B55"/>
    <w:rsid w:val="00642025"/>
    <w:rsid w:val="0064276A"/>
    <w:rsid w:val="0064296B"/>
    <w:rsid w:val="00643929"/>
    <w:rsid w:val="00643E43"/>
    <w:rsid w:val="0064530B"/>
    <w:rsid w:val="00645700"/>
    <w:rsid w:val="0064573B"/>
    <w:rsid w:val="00646AFD"/>
    <w:rsid w:val="00646E87"/>
    <w:rsid w:val="006471E4"/>
    <w:rsid w:val="00651021"/>
    <w:rsid w:val="0065107F"/>
    <w:rsid w:val="00652A3D"/>
    <w:rsid w:val="00653D7E"/>
    <w:rsid w:val="00654274"/>
    <w:rsid w:val="0065434A"/>
    <w:rsid w:val="00655999"/>
    <w:rsid w:val="00657D2E"/>
    <w:rsid w:val="0066136E"/>
    <w:rsid w:val="00661946"/>
    <w:rsid w:val="006639D6"/>
    <w:rsid w:val="00664932"/>
    <w:rsid w:val="00664A16"/>
    <w:rsid w:val="00664D43"/>
    <w:rsid w:val="00666061"/>
    <w:rsid w:val="00667424"/>
    <w:rsid w:val="00667792"/>
    <w:rsid w:val="00670869"/>
    <w:rsid w:val="00671677"/>
    <w:rsid w:val="00672D29"/>
    <w:rsid w:val="0067421E"/>
    <w:rsid w:val="006744D8"/>
    <w:rsid w:val="006746BA"/>
    <w:rsid w:val="00674D9A"/>
    <w:rsid w:val="006750F2"/>
    <w:rsid w:val="006752D6"/>
    <w:rsid w:val="00675E02"/>
    <w:rsid w:val="006771D5"/>
    <w:rsid w:val="00677A73"/>
    <w:rsid w:val="00677EF2"/>
    <w:rsid w:val="006813EA"/>
    <w:rsid w:val="0068180C"/>
    <w:rsid w:val="00682224"/>
    <w:rsid w:val="006829DF"/>
    <w:rsid w:val="00683C24"/>
    <w:rsid w:val="0068553C"/>
    <w:rsid w:val="00685F34"/>
    <w:rsid w:val="00686DE4"/>
    <w:rsid w:val="006913F1"/>
    <w:rsid w:val="00691F32"/>
    <w:rsid w:val="00693B1F"/>
    <w:rsid w:val="00695656"/>
    <w:rsid w:val="006975A8"/>
    <w:rsid w:val="00697E4C"/>
    <w:rsid w:val="006A1012"/>
    <w:rsid w:val="006B007A"/>
    <w:rsid w:val="006B00D2"/>
    <w:rsid w:val="006B05DF"/>
    <w:rsid w:val="006C1376"/>
    <w:rsid w:val="006C3EDF"/>
    <w:rsid w:val="006C48F9"/>
    <w:rsid w:val="006C54F2"/>
    <w:rsid w:val="006C5ABC"/>
    <w:rsid w:val="006C6455"/>
    <w:rsid w:val="006C6646"/>
    <w:rsid w:val="006D1C36"/>
    <w:rsid w:val="006D1E69"/>
    <w:rsid w:val="006D451F"/>
    <w:rsid w:val="006D5474"/>
    <w:rsid w:val="006D5C95"/>
    <w:rsid w:val="006D7E51"/>
    <w:rsid w:val="006E05B0"/>
    <w:rsid w:val="006E0E7D"/>
    <w:rsid w:val="006E10BF"/>
    <w:rsid w:val="006E11C0"/>
    <w:rsid w:val="006E11C7"/>
    <w:rsid w:val="006E1385"/>
    <w:rsid w:val="006E2D40"/>
    <w:rsid w:val="006E431E"/>
    <w:rsid w:val="006E7E41"/>
    <w:rsid w:val="006F058D"/>
    <w:rsid w:val="006F19F4"/>
    <w:rsid w:val="006F1C14"/>
    <w:rsid w:val="006F2997"/>
    <w:rsid w:val="006F5AAA"/>
    <w:rsid w:val="006F63F9"/>
    <w:rsid w:val="006F6919"/>
    <w:rsid w:val="006F70A6"/>
    <w:rsid w:val="006F7B9D"/>
    <w:rsid w:val="00700911"/>
    <w:rsid w:val="00700A50"/>
    <w:rsid w:val="00703A6A"/>
    <w:rsid w:val="00704B5A"/>
    <w:rsid w:val="0071097F"/>
    <w:rsid w:val="007131BE"/>
    <w:rsid w:val="00716C03"/>
    <w:rsid w:val="007206F7"/>
    <w:rsid w:val="00722236"/>
    <w:rsid w:val="00725CCA"/>
    <w:rsid w:val="0072737A"/>
    <w:rsid w:val="007278D3"/>
    <w:rsid w:val="00730894"/>
    <w:rsid w:val="007311E7"/>
    <w:rsid w:val="00731DEE"/>
    <w:rsid w:val="00732CDF"/>
    <w:rsid w:val="0073349E"/>
    <w:rsid w:val="00733E20"/>
    <w:rsid w:val="00734BC6"/>
    <w:rsid w:val="00735A26"/>
    <w:rsid w:val="007361C5"/>
    <w:rsid w:val="007412EB"/>
    <w:rsid w:val="007417DE"/>
    <w:rsid w:val="007423D6"/>
    <w:rsid w:val="007471FF"/>
    <w:rsid w:val="0074735F"/>
    <w:rsid w:val="007512FD"/>
    <w:rsid w:val="00751EE4"/>
    <w:rsid w:val="007529E4"/>
    <w:rsid w:val="00754117"/>
    <w:rsid w:val="007541D3"/>
    <w:rsid w:val="00754398"/>
    <w:rsid w:val="00754411"/>
    <w:rsid w:val="0075731B"/>
    <w:rsid w:val="007577D7"/>
    <w:rsid w:val="007578CB"/>
    <w:rsid w:val="00760004"/>
    <w:rsid w:val="00760E29"/>
    <w:rsid w:val="0076119F"/>
    <w:rsid w:val="00764150"/>
    <w:rsid w:val="00765C2D"/>
    <w:rsid w:val="007662D3"/>
    <w:rsid w:val="00770B08"/>
    <w:rsid w:val="007715E8"/>
    <w:rsid w:val="007748FD"/>
    <w:rsid w:val="00774E9B"/>
    <w:rsid w:val="00776004"/>
    <w:rsid w:val="00776608"/>
    <w:rsid w:val="00777956"/>
    <w:rsid w:val="007838F4"/>
    <w:rsid w:val="0078486B"/>
    <w:rsid w:val="00784C4B"/>
    <w:rsid w:val="00785A39"/>
    <w:rsid w:val="00787D8A"/>
    <w:rsid w:val="00790277"/>
    <w:rsid w:val="00791DFE"/>
    <w:rsid w:val="00791EBC"/>
    <w:rsid w:val="00792E9A"/>
    <w:rsid w:val="00793577"/>
    <w:rsid w:val="00795637"/>
    <w:rsid w:val="007A09B5"/>
    <w:rsid w:val="007A32F3"/>
    <w:rsid w:val="007A3AB8"/>
    <w:rsid w:val="007A3CCB"/>
    <w:rsid w:val="007A3F17"/>
    <w:rsid w:val="007A446A"/>
    <w:rsid w:val="007A53A6"/>
    <w:rsid w:val="007A58B4"/>
    <w:rsid w:val="007A6159"/>
    <w:rsid w:val="007A6E5D"/>
    <w:rsid w:val="007B02DB"/>
    <w:rsid w:val="007B0B66"/>
    <w:rsid w:val="007B102E"/>
    <w:rsid w:val="007B27C8"/>
    <w:rsid w:val="007B27E9"/>
    <w:rsid w:val="007B2C5B"/>
    <w:rsid w:val="007B2D11"/>
    <w:rsid w:val="007B6700"/>
    <w:rsid w:val="007B6A93"/>
    <w:rsid w:val="007B7BEC"/>
    <w:rsid w:val="007B7C9B"/>
    <w:rsid w:val="007C0E02"/>
    <w:rsid w:val="007C6DA3"/>
    <w:rsid w:val="007D01D4"/>
    <w:rsid w:val="007D0775"/>
    <w:rsid w:val="007D1805"/>
    <w:rsid w:val="007D1D92"/>
    <w:rsid w:val="007D2107"/>
    <w:rsid w:val="007D3A42"/>
    <w:rsid w:val="007D4180"/>
    <w:rsid w:val="007D5895"/>
    <w:rsid w:val="007D77AB"/>
    <w:rsid w:val="007D7A8D"/>
    <w:rsid w:val="007E0145"/>
    <w:rsid w:val="007E28D0"/>
    <w:rsid w:val="007E2936"/>
    <w:rsid w:val="007E30DF"/>
    <w:rsid w:val="007E40E1"/>
    <w:rsid w:val="007E413C"/>
    <w:rsid w:val="007E7A0B"/>
    <w:rsid w:val="007F2C43"/>
    <w:rsid w:val="007F7544"/>
    <w:rsid w:val="007F7CBA"/>
    <w:rsid w:val="007F7FB3"/>
    <w:rsid w:val="00800995"/>
    <w:rsid w:val="008030A2"/>
    <w:rsid w:val="00804736"/>
    <w:rsid w:val="008049E9"/>
    <w:rsid w:val="00806FFB"/>
    <w:rsid w:val="00810806"/>
    <w:rsid w:val="00810FEC"/>
    <w:rsid w:val="0081117E"/>
    <w:rsid w:val="008143E7"/>
    <w:rsid w:val="00815C66"/>
    <w:rsid w:val="00816F79"/>
    <w:rsid w:val="008172F8"/>
    <w:rsid w:val="00820502"/>
    <w:rsid w:val="00820E4D"/>
    <w:rsid w:val="00824ED5"/>
    <w:rsid w:val="008252F9"/>
    <w:rsid w:val="00826986"/>
    <w:rsid w:val="008269D9"/>
    <w:rsid w:val="00830196"/>
    <w:rsid w:val="00831A0D"/>
    <w:rsid w:val="008326B2"/>
    <w:rsid w:val="008332E7"/>
    <w:rsid w:val="00833D0D"/>
    <w:rsid w:val="00834150"/>
    <w:rsid w:val="008357F2"/>
    <w:rsid w:val="0084098D"/>
    <w:rsid w:val="008416E0"/>
    <w:rsid w:val="008442BF"/>
    <w:rsid w:val="00846831"/>
    <w:rsid w:val="00847B32"/>
    <w:rsid w:val="00851E04"/>
    <w:rsid w:val="008529C6"/>
    <w:rsid w:val="0085341F"/>
    <w:rsid w:val="00853E01"/>
    <w:rsid w:val="00854BCE"/>
    <w:rsid w:val="008608AD"/>
    <w:rsid w:val="00861FDF"/>
    <w:rsid w:val="00863561"/>
    <w:rsid w:val="00864450"/>
    <w:rsid w:val="00864D72"/>
    <w:rsid w:val="00865141"/>
    <w:rsid w:val="00865532"/>
    <w:rsid w:val="00867202"/>
    <w:rsid w:val="00867686"/>
    <w:rsid w:val="00871451"/>
    <w:rsid w:val="00872270"/>
    <w:rsid w:val="008736E2"/>
    <w:rsid w:val="008737D3"/>
    <w:rsid w:val="008743B0"/>
    <w:rsid w:val="008747E0"/>
    <w:rsid w:val="008750BD"/>
    <w:rsid w:val="00876841"/>
    <w:rsid w:val="00877309"/>
    <w:rsid w:val="008820F9"/>
    <w:rsid w:val="00882B3C"/>
    <w:rsid w:val="00884372"/>
    <w:rsid w:val="00884799"/>
    <w:rsid w:val="00885CC6"/>
    <w:rsid w:val="00886C21"/>
    <w:rsid w:val="0088706C"/>
    <w:rsid w:val="0088783D"/>
    <w:rsid w:val="00891C80"/>
    <w:rsid w:val="00895D39"/>
    <w:rsid w:val="00896656"/>
    <w:rsid w:val="008972C3"/>
    <w:rsid w:val="00897AC0"/>
    <w:rsid w:val="008A28D9"/>
    <w:rsid w:val="008A30BA"/>
    <w:rsid w:val="008A52DC"/>
    <w:rsid w:val="008A5435"/>
    <w:rsid w:val="008B0F30"/>
    <w:rsid w:val="008B38DA"/>
    <w:rsid w:val="008B3FF5"/>
    <w:rsid w:val="008B62E0"/>
    <w:rsid w:val="008B6BA0"/>
    <w:rsid w:val="008B7D79"/>
    <w:rsid w:val="008C08C9"/>
    <w:rsid w:val="008C33B5"/>
    <w:rsid w:val="008C3A72"/>
    <w:rsid w:val="008C3D1B"/>
    <w:rsid w:val="008C4036"/>
    <w:rsid w:val="008C644A"/>
    <w:rsid w:val="008C6969"/>
    <w:rsid w:val="008C6EB4"/>
    <w:rsid w:val="008D095C"/>
    <w:rsid w:val="008D25AF"/>
    <w:rsid w:val="008D2B49"/>
    <w:rsid w:val="008D39D7"/>
    <w:rsid w:val="008D4389"/>
    <w:rsid w:val="008D45D2"/>
    <w:rsid w:val="008D49B1"/>
    <w:rsid w:val="008D4DE7"/>
    <w:rsid w:val="008D5CCD"/>
    <w:rsid w:val="008D5F6D"/>
    <w:rsid w:val="008E0E01"/>
    <w:rsid w:val="008E1F69"/>
    <w:rsid w:val="008E76B1"/>
    <w:rsid w:val="008E799B"/>
    <w:rsid w:val="008E7D61"/>
    <w:rsid w:val="008F007D"/>
    <w:rsid w:val="008F38BB"/>
    <w:rsid w:val="008F57D8"/>
    <w:rsid w:val="008F7DF5"/>
    <w:rsid w:val="00902834"/>
    <w:rsid w:val="00902BC2"/>
    <w:rsid w:val="00902F05"/>
    <w:rsid w:val="0091014D"/>
    <w:rsid w:val="009106B2"/>
    <w:rsid w:val="00910ABC"/>
    <w:rsid w:val="00912004"/>
    <w:rsid w:val="00913056"/>
    <w:rsid w:val="00914846"/>
    <w:rsid w:val="00914E26"/>
    <w:rsid w:val="0091590F"/>
    <w:rsid w:val="00915953"/>
    <w:rsid w:val="00917359"/>
    <w:rsid w:val="0091740C"/>
    <w:rsid w:val="00917B2D"/>
    <w:rsid w:val="009217F2"/>
    <w:rsid w:val="00922130"/>
    <w:rsid w:val="00923B4D"/>
    <w:rsid w:val="0092540C"/>
    <w:rsid w:val="00925E0F"/>
    <w:rsid w:val="00927AF3"/>
    <w:rsid w:val="00931A57"/>
    <w:rsid w:val="00933EE0"/>
    <w:rsid w:val="0093492E"/>
    <w:rsid w:val="00936C0E"/>
    <w:rsid w:val="00937E14"/>
    <w:rsid w:val="00940795"/>
    <w:rsid w:val="009414E6"/>
    <w:rsid w:val="00942CEC"/>
    <w:rsid w:val="00944281"/>
    <w:rsid w:val="00944511"/>
    <w:rsid w:val="00946488"/>
    <w:rsid w:val="00952AFA"/>
    <w:rsid w:val="00953475"/>
    <w:rsid w:val="00953ECA"/>
    <w:rsid w:val="009543EB"/>
    <w:rsid w:val="0095450F"/>
    <w:rsid w:val="00954EBC"/>
    <w:rsid w:val="009550ED"/>
    <w:rsid w:val="009562DA"/>
    <w:rsid w:val="00956901"/>
    <w:rsid w:val="00956ED9"/>
    <w:rsid w:val="009621C5"/>
    <w:rsid w:val="00962EC1"/>
    <w:rsid w:val="00965421"/>
    <w:rsid w:val="0096713C"/>
    <w:rsid w:val="00971591"/>
    <w:rsid w:val="0097276A"/>
    <w:rsid w:val="00972C7A"/>
    <w:rsid w:val="0097400F"/>
    <w:rsid w:val="00974516"/>
    <w:rsid w:val="00974564"/>
    <w:rsid w:val="009745F5"/>
    <w:rsid w:val="00974E99"/>
    <w:rsid w:val="009764FA"/>
    <w:rsid w:val="00977869"/>
    <w:rsid w:val="00980192"/>
    <w:rsid w:val="00980799"/>
    <w:rsid w:val="009825B3"/>
    <w:rsid w:val="00982A22"/>
    <w:rsid w:val="00982A54"/>
    <w:rsid w:val="009830CC"/>
    <w:rsid w:val="00983E7F"/>
    <w:rsid w:val="00985939"/>
    <w:rsid w:val="00990159"/>
    <w:rsid w:val="00991176"/>
    <w:rsid w:val="00994D97"/>
    <w:rsid w:val="00995AF4"/>
    <w:rsid w:val="0099752C"/>
    <w:rsid w:val="009A07B7"/>
    <w:rsid w:val="009A686D"/>
    <w:rsid w:val="009A6B42"/>
    <w:rsid w:val="009B001F"/>
    <w:rsid w:val="009B05AF"/>
    <w:rsid w:val="009B0AC2"/>
    <w:rsid w:val="009B1545"/>
    <w:rsid w:val="009B2446"/>
    <w:rsid w:val="009B35DD"/>
    <w:rsid w:val="009B372E"/>
    <w:rsid w:val="009B3D27"/>
    <w:rsid w:val="009B4814"/>
    <w:rsid w:val="009B5023"/>
    <w:rsid w:val="009B565C"/>
    <w:rsid w:val="009B56CB"/>
    <w:rsid w:val="009B785E"/>
    <w:rsid w:val="009C1E36"/>
    <w:rsid w:val="009C2228"/>
    <w:rsid w:val="009C26F8"/>
    <w:rsid w:val="009C32CB"/>
    <w:rsid w:val="009C387B"/>
    <w:rsid w:val="009C4B7F"/>
    <w:rsid w:val="009C609E"/>
    <w:rsid w:val="009C74D6"/>
    <w:rsid w:val="009D25B8"/>
    <w:rsid w:val="009D26AB"/>
    <w:rsid w:val="009D2F11"/>
    <w:rsid w:val="009D3759"/>
    <w:rsid w:val="009D3857"/>
    <w:rsid w:val="009D6B98"/>
    <w:rsid w:val="009D7CCF"/>
    <w:rsid w:val="009E09BE"/>
    <w:rsid w:val="009E116D"/>
    <w:rsid w:val="009E16EC"/>
    <w:rsid w:val="009E1C78"/>
    <w:rsid w:val="009E3782"/>
    <w:rsid w:val="009E393E"/>
    <w:rsid w:val="009E433C"/>
    <w:rsid w:val="009E4A4D"/>
    <w:rsid w:val="009E6578"/>
    <w:rsid w:val="009E74AC"/>
    <w:rsid w:val="009F081F"/>
    <w:rsid w:val="009F1970"/>
    <w:rsid w:val="009F26E6"/>
    <w:rsid w:val="009F339F"/>
    <w:rsid w:val="00A00372"/>
    <w:rsid w:val="00A00390"/>
    <w:rsid w:val="00A00573"/>
    <w:rsid w:val="00A00E85"/>
    <w:rsid w:val="00A0225B"/>
    <w:rsid w:val="00A02EF9"/>
    <w:rsid w:val="00A035D6"/>
    <w:rsid w:val="00A03BB1"/>
    <w:rsid w:val="00A043B5"/>
    <w:rsid w:val="00A06A0E"/>
    <w:rsid w:val="00A06A3D"/>
    <w:rsid w:val="00A07BBB"/>
    <w:rsid w:val="00A10EBA"/>
    <w:rsid w:val="00A114CE"/>
    <w:rsid w:val="00A13E56"/>
    <w:rsid w:val="00A14503"/>
    <w:rsid w:val="00A151CC"/>
    <w:rsid w:val="00A179F2"/>
    <w:rsid w:val="00A227BF"/>
    <w:rsid w:val="00A24838"/>
    <w:rsid w:val="00A2743E"/>
    <w:rsid w:val="00A3074A"/>
    <w:rsid w:val="00A30823"/>
    <w:rsid w:val="00A30C33"/>
    <w:rsid w:val="00A30E55"/>
    <w:rsid w:val="00A33140"/>
    <w:rsid w:val="00A33BDE"/>
    <w:rsid w:val="00A33DCF"/>
    <w:rsid w:val="00A36084"/>
    <w:rsid w:val="00A4308C"/>
    <w:rsid w:val="00A43D7A"/>
    <w:rsid w:val="00A44836"/>
    <w:rsid w:val="00A455AF"/>
    <w:rsid w:val="00A5031A"/>
    <w:rsid w:val="00A5219C"/>
    <w:rsid w:val="00A524B5"/>
    <w:rsid w:val="00A5309E"/>
    <w:rsid w:val="00A53E32"/>
    <w:rsid w:val="00A549B3"/>
    <w:rsid w:val="00A56184"/>
    <w:rsid w:val="00A570A4"/>
    <w:rsid w:val="00A57A83"/>
    <w:rsid w:val="00A63D7D"/>
    <w:rsid w:val="00A6434A"/>
    <w:rsid w:val="00A65012"/>
    <w:rsid w:val="00A65DEB"/>
    <w:rsid w:val="00A67954"/>
    <w:rsid w:val="00A72ED7"/>
    <w:rsid w:val="00A751BF"/>
    <w:rsid w:val="00A754AC"/>
    <w:rsid w:val="00A8083F"/>
    <w:rsid w:val="00A80872"/>
    <w:rsid w:val="00A812E9"/>
    <w:rsid w:val="00A83BF1"/>
    <w:rsid w:val="00A90C21"/>
    <w:rsid w:val="00A90D86"/>
    <w:rsid w:val="00A91DBA"/>
    <w:rsid w:val="00A92864"/>
    <w:rsid w:val="00A943B1"/>
    <w:rsid w:val="00A96CB1"/>
    <w:rsid w:val="00A97900"/>
    <w:rsid w:val="00AA0D8C"/>
    <w:rsid w:val="00AA1518"/>
    <w:rsid w:val="00AA1B91"/>
    <w:rsid w:val="00AA1D7A"/>
    <w:rsid w:val="00AA2343"/>
    <w:rsid w:val="00AA29CE"/>
    <w:rsid w:val="00AA3E01"/>
    <w:rsid w:val="00AA4E00"/>
    <w:rsid w:val="00AA7430"/>
    <w:rsid w:val="00AA761D"/>
    <w:rsid w:val="00AB03C7"/>
    <w:rsid w:val="00AB0BFA"/>
    <w:rsid w:val="00AB123C"/>
    <w:rsid w:val="00AB2229"/>
    <w:rsid w:val="00AB5155"/>
    <w:rsid w:val="00AB7359"/>
    <w:rsid w:val="00AB76B7"/>
    <w:rsid w:val="00AB7C54"/>
    <w:rsid w:val="00AC33A2"/>
    <w:rsid w:val="00AC4ECB"/>
    <w:rsid w:val="00AC685E"/>
    <w:rsid w:val="00AC6EDF"/>
    <w:rsid w:val="00AC7999"/>
    <w:rsid w:val="00AD03EC"/>
    <w:rsid w:val="00AD0423"/>
    <w:rsid w:val="00AD28E9"/>
    <w:rsid w:val="00AD38F7"/>
    <w:rsid w:val="00AD47AD"/>
    <w:rsid w:val="00AD4DA8"/>
    <w:rsid w:val="00AD4E8C"/>
    <w:rsid w:val="00AD5050"/>
    <w:rsid w:val="00AE07D7"/>
    <w:rsid w:val="00AE277D"/>
    <w:rsid w:val="00AE4F07"/>
    <w:rsid w:val="00AE5F52"/>
    <w:rsid w:val="00AE65F1"/>
    <w:rsid w:val="00AE6BB4"/>
    <w:rsid w:val="00AE74AD"/>
    <w:rsid w:val="00AF07D6"/>
    <w:rsid w:val="00AF159C"/>
    <w:rsid w:val="00AF5B37"/>
    <w:rsid w:val="00AF5D7A"/>
    <w:rsid w:val="00AF62E9"/>
    <w:rsid w:val="00AF6621"/>
    <w:rsid w:val="00B01873"/>
    <w:rsid w:val="00B01C14"/>
    <w:rsid w:val="00B0328E"/>
    <w:rsid w:val="00B070E9"/>
    <w:rsid w:val="00B074AB"/>
    <w:rsid w:val="00B07717"/>
    <w:rsid w:val="00B11E06"/>
    <w:rsid w:val="00B12428"/>
    <w:rsid w:val="00B12AEE"/>
    <w:rsid w:val="00B140C5"/>
    <w:rsid w:val="00B16334"/>
    <w:rsid w:val="00B17253"/>
    <w:rsid w:val="00B208C9"/>
    <w:rsid w:val="00B221BE"/>
    <w:rsid w:val="00B250D6"/>
    <w:rsid w:val="00B2583D"/>
    <w:rsid w:val="00B271D2"/>
    <w:rsid w:val="00B27D45"/>
    <w:rsid w:val="00B3024A"/>
    <w:rsid w:val="00B30939"/>
    <w:rsid w:val="00B30FC0"/>
    <w:rsid w:val="00B31A41"/>
    <w:rsid w:val="00B3270E"/>
    <w:rsid w:val="00B33EFA"/>
    <w:rsid w:val="00B349D0"/>
    <w:rsid w:val="00B40195"/>
    <w:rsid w:val="00B40199"/>
    <w:rsid w:val="00B41184"/>
    <w:rsid w:val="00B4246E"/>
    <w:rsid w:val="00B449B0"/>
    <w:rsid w:val="00B44C4F"/>
    <w:rsid w:val="00B502C1"/>
    <w:rsid w:val="00B502FF"/>
    <w:rsid w:val="00B50B90"/>
    <w:rsid w:val="00B50E28"/>
    <w:rsid w:val="00B558D5"/>
    <w:rsid w:val="00B55ACF"/>
    <w:rsid w:val="00B57996"/>
    <w:rsid w:val="00B60053"/>
    <w:rsid w:val="00B6066D"/>
    <w:rsid w:val="00B62268"/>
    <w:rsid w:val="00B623DB"/>
    <w:rsid w:val="00B643DF"/>
    <w:rsid w:val="00B65300"/>
    <w:rsid w:val="00B658B7"/>
    <w:rsid w:val="00B6607B"/>
    <w:rsid w:val="00B66148"/>
    <w:rsid w:val="00B66A58"/>
    <w:rsid w:val="00B66C1E"/>
    <w:rsid w:val="00B67422"/>
    <w:rsid w:val="00B676B6"/>
    <w:rsid w:val="00B70BD4"/>
    <w:rsid w:val="00B712CA"/>
    <w:rsid w:val="00B71651"/>
    <w:rsid w:val="00B72BF6"/>
    <w:rsid w:val="00B73463"/>
    <w:rsid w:val="00B737E3"/>
    <w:rsid w:val="00B74B15"/>
    <w:rsid w:val="00B74B81"/>
    <w:rsid w:val="00B754B4"/>
    <w:rsid w:val="00B75A9D"/>
    <w:rsid w:val="00B77509"/>
    <w:rsid w:val="00B77BC2"/>
    <w:rsid w:val="00B83A20"/>
    <w:rsid w:val="00B83B63"/>
    <w:rsid w:val="00B83BC7"/>
    <w:rsid w:val="00B870EF"/>
    <w:rsid w:val="00B87A4F"/>
    <w:rsid w:val="00B90123"/>
    <w:rsid w:val="00B9016D"/>
    <w:rsid w:val="00B901A6"/>
    <w:rsid w:val="00B91DBE"/>
    <w:rsid w:val="00B92A7F"/>
    <w:rsid w:val="00B934F1"/>
    <w:rsid w:val="00B94A67"/>
    <w:rsid w:val="00B95172"/>
    <w:rsid w:val="00B96DAC"/>
    <w:rsid w:val="00BA00AF"/>
    <w:rsid w:val="00BA01A6"/>
    <w:rsid w:val="00BA0F98"/>
    <w:rsid w:val="00BA1517"/>
    <w:rsid w:val="00BA1D5E"/>
    <w:rsid w:val="00BA4E39"/>
    <w:rsid w:val="00BA5391"/>
    <w:rsid w:val="00BA59D8"/>
    <w:rsid w:val="00BA6192"/>
    <w:rsid w:val="00BA67FD"/>
    <w:rsid w:val="00BA7C29"/>
    <w:rsid w:val="00BA7C48"/>
    <w:rsid w:val="00BB055D"/>
    <w:rsid w:val="00BB17F8"/>
    <w:rsid w:val="00BB1ACE"/>
    <w:rsid w:val="00BB4EB8"/>
    <w:rsid w:val="00BB56B7"/>
    <w:rsid w:val="00BB68AD"/>
    <w:rsid w:val="00BC0020"/>
    <w:rsid w:val="00BC1BA1"/>
    <w:rsid w:val="00BC251F"/>
    <w:rsid w:val="00BC27F6"/>
    <w:rsid w:val="00BC39F4"/>
    <w:rsid w:val="00BC4A83"/>
    <w:rsid w:val="00BC6B65"/>
    <w:rsid w:val="00BC708B"/>
    <w:rsid w:val="00BD10FE"/>
    <w:rsid w:val="00BD150C"/>
    <w:rsid w:val="00BD1587"/>
    <w:rsid w:val="00BD1800"/>
    <w:rsid w:val="00BD1A77"/>
    <w:rsid w:val="00BD2008"/>
    <w:rsid w:val="00BD3CF9"/>
    <w:rsid w:val="00BD6A20"/>
    <w:rsid w:val="00BD7EE1"/>
    <w:rsid w:val="00BE02D9"/>
    <w:rsid w:val="00BE177F"/>
    <w:rsid w:val="00BE4E0D"/>
    <w:rsid w:val="00BE5568"/>
    <w:rsid w:val="00BE5764"/>
    <w:rsid w:val="00BE6482"/>
    <w:rsid w:val="00BE64E0"/>
    <w:rsid w:val="00BE7255"/>
    <w:rsid w:val="00BE7900"/>
    <w:rsid w:val="00BE7A4C"/>
    <w:rsid w:val="00BE7C91"/>
    <w:rsid w:val="00BF04C9"/>
    <w:rsid w:val="00BF1358"/>
    <w:rsid w:val="00BF35F7"/>
    <w:rsid w:val="00BF459E"/>
    <w:rsid w:val="00BF6F40"/>
    <w:rsid w:val="00C0106D"/>
    <w:rsid w:val="00C012B0"/>
    <w:rsid w:val="00C04DE5"/>
    <w:rsid w:val="00C06FF3"/>
    <w:rsid w:val="00C07E7A"/>
    <w:rsid w:val="00C07FF2"/>
    <w:rsid w:val="00C10856"/>
    <w:rsid w:val="00C10D9D"/>
    <w:rsid w:val="00C133BE"/>
    <w:rsid w:val="00C1400A"/>
    <w:rsid w:val="00C155B2"/>
    <w:rsid w:val="00C17B65"/>
    <w:rsid w:val="00C208C9"/>
    <w:rsid w:val="00C2091A"/>
    <w:rsid w:val="00C21465"/>
    <w:rsid w:val="00C219F4"/>
    <w:rsid w:val="00C21AF9"/>
    <w:rsid w:val="00C22140"/>
    <w:rsid w:val="00C222B4"/>
    <w:rsid w:val="00C22C71"/>
    <w:rsid w:val="00C25FD6"/>
    <w:rsid w:val="00C262E4"/>
    <w:rsid w:val="00C3149A"/>
    <w:rsid w:val="00C3217D"/>
    <w:rsid w:val="00C33E20"/>
    <w:rsid w:val="00C35CF6"/>
    <w:rsid w:val="00C3725B"/>
    <w:rsid w:val="00C436E2"/>
    <w:rsid w:val="00C44798"/>
    <w:rsid w:val="00C451BD"/>
    <w:rsid w:val="00C473B5"/>
    <w:rsid w:val="00C51ABA"/>
    <w:rsid w:val="00C51B37"/>
    <w:rsid w:val="00C522BE"/>
    <w:rsid w:val="00C52413"/>
    <w:rsid w:val="00C52857"/>
    <w:rsid w:val="00C533EC"/>
    <w:rsid w:val="00C5470E"/>
    <w:rsid w:val="00C555C1"/>
    <w:rsid w:val="00C55EFB"/>
    <w:rsid w:val="00C56585"/>
    <w:rsid w:val="00C56B3F"/>
    <w:rsid w:val="00C61132"/>
    <w:rsid w:val="00C61CA2"/>
    <w:rsid w:val="00C6203C"/>
    <w:rsid w:val="00C62AC0"/>
    <w:rsid w:val="00C637DE"/>
    <w:rsid w:val="00C64127"/>
    <w:rsid w:val="00C6533D"/>
    <w:rsid w:val="00C65492"/>
    <w:rsid w:val="00C65B2B"/>
    <w:rsid w:val="00C65C4C"/>
    <w:rsid w:val="00C67C67"/>
    <w:rsid w:val="00C67FA7"/>
    <w:rsid w:val="00C7010F"/>
    <w:rsid w:val="00C7022C"/>
    <w:rsid w:val="00C71032"/>
    <w:rsid w:val="00C716E5"/>
    <w:rsid w:val="00C72F65"/>
    <w:rsid w:val="00C75804"/>
    <w:rsid w:val="00C773D9"/>
    <w:rsid w:val="00C80307"/>
    <w:rsid w:val="00C80ACE"/>
    <w:rsid w:val="00C81162"/>
    <w:rsid w:val="00C822B4"/>
    <w:rsid w:val="00C82EC7"/>
    <w:rsid w:val="00C83258"/>
    <w:rsid w:val="00C832EE"/>
    <w:rsid w:val="00C83666"/>
    <w:rsid w:val="00C843AC"/>
    <w:rsid w:val="00C85060"/>
    <w:rsid w:val="00C856AA"/>
    <w:rsid w:val="00C856E5"/>
    <w:rsid w:val="00C85BC5"/>
    <w:rsid w:val="00C870B5"/>
    <w:rsid w:val="00C907DF"/>
    <w:rsid w:val="00C9151D"/>
    <w:rsid w:val="00C91630"/>
    <w:rsid w:val="00C92C55"/>
    <w:rsid w:val="00C9558A"/>
    <w:rsid w:val="00C966EB"/>
    <w:rsid w:val="00C96B59"/>
    <w:rsid w:val="00CA04B1"/>
    <w:rsid w:val="00CA0D6B"/>
    <w:rsid w:val="00CA192E"/>
    <w:rsid w:val="00CA2DFC"/>
    <w:rsid w:val="00CA4EC9"/>
    <w:rsid w:val="00CA7574"/>
    <w:rsid w:val="00CB03D4"/>
    <w:rsid w:val="00CB0617"/>
    <w:rsid w:val="00CB137B"/>
    <w:rsid w:val="00CB3A45"/>
    <w:rsid w:val="00CB53E7"/>
    <w:rsid w:val="00CB59F3"/>
    <w:rsid w:val="00CB713C"/>
    <w:rsid w:val="00CB71BD"/>
    <w:rsid w:val="00CC1DDF"/>
    <w:rsid w:val="00CC35EF"/>
    <w:rsid w:val="00CC5048"/>
    <w:rsid w:val="00CC544F"/>
    <w:rsid w:val="00CC6246"/>
    <w:rsid w:val="00CC65CC"/>
    <w:rsid w:val="00CC7C85"/>
    <w:rsid w:val="00CD3F08"/>
    <w:rsid w:val="00CD7082"/>
    <w:rsid w:val="00CE16AC"/>
    <w:rsid w:val="00CE1860"/>
    <w:rsid w:val="00CE37DA"/>
    <w:rsid w:val="00CE5E46"/>
    <w:rsid w:val="00CF10B7"/>
    <w:rsid w:val="00CF1367"/>
    <w:rsid w:val="00CF182A"/>
    <w:rsid w:val="00CF38D7"/>
    <w:rsid w:val="00CF49CC"/>
    <w:rsid w:val="00CF6B66"/>
    <w:rsid w:val="00D006BF"/>
    <w:rsid w:val="00D039A8"/>
    <w:rsid w:val="00D04F0B"/>
    <w:rsid w:val="00D07F88"/>
    <w:rsid w:val="00D10AA6"/>
    <w:rsid w:val="00D10CA1"/>
    <w:rsid w:val="00D10F0C"/>
    <w:rsid w:val="00D11484"/>
    <w:rsid w:val="00D11518"/>
    <w:rsid w:val="00D1463A"/>
    <w:rsid w:val="00D1754E"/>
    <w:rsid w:val="00D17A58"/>
    <w:rsid w:val="00D22F56"/>
    <w:rsid w:val="00D23611"/>
    <w:rsid w:val="00D23985"/>
    <w:rsid w:val="00D252C9"/>
    <w:rsid w:val="00D270FA"/>
    <w:rsid w:val="00D272EC"/>
    <w:rsid w:val="00D27583"/>
    <w:rsid w:val="00D30290"/>
    <w:rsid w:val="00D31110"/>
    <w:rsid w:val="00D32DDF"/>
    <w:rsid w:val="00D343EA"/>
    <w:rsid w:val="00D36136"/>
    <w:rsid w:val="00D36206"/>
    <w:rsid w:val="00D3700C"/>
    <w:rsid w:val="00D41940"/>
    <w:rsid w:val="00D43932"/>
    <w:rsid w:val="00D451C9"/>
    <w:rsid w:val="00D460FB"/>
    <w:rsid w:val="00D47190"/>
    <w:rsid w:val="00D47BC0"/>
    <w:rsid w:val="00D51BDD"/>
    <w:rsid w:val="00D564D9"/>
    <w:rsid w:val="00D603BF"/>
    <w:rsid w:val="00D6236E"/>
    <w:rsid w:val="00D638E0"/>
    <w:rsid w:val="00D63D48"/>
    <w:rsid w:val="00D64694"/>
    <w:rsid w:val="00D64992"/>
    <w:rsid w:val="00D653B1"/>
    <w:rsid w:val="00D665C0"/>
    <w:rsid w:val="00D73F19"/>
    <w:rsid w:val="00D74AE1"/>
    <w:rsid w:val="00D75D42"/>
    <w:rsid w:val="00D80505"/>
    <w:rsid w:val="00D80B20"/>
    <w:rsid w:val="00D81BC0"/>
    <w:rsid w:val="00D820AF"/>
    <w:rsid w:val="00D84C79"/>
    <w:rsid w:val="00D851AB"/>
    <w:rsid w:val="00D865A8"/>
    <w:rsid w:val="00D9012A"/>
    <w:rsid w:val="00D92C2D"/>
    <w:rsid w:val="00D9361E"/>
    <w:rsid w:val="00D94F38"/>
    <w:rsid w:val="00DA00C9"/>
    <w:rsid w:val="00DA157D"/>
    <w:rsid w:val="00DA17CD"/>
    <w:rsid w:val="00DA6A46"/>
    <w:rsid w:val="00DB1F9D"/>
    <w:rsid w:val="00DB25B3"/>
    <w:rsid w:val="00DB59AF"/>
    <w:rsid w:val="00DB5F78"/>
    <w:rsid w:val="00DC0C8F"/>
    <w:rsid w:val="00DC114F"/>
    <w:rsid w:val="00DC1C10"/>
    <w:rsid w:val="00DC2931"/>
    <w:rsid w:val="00DC59FA"/>
    <w:rsid w:val="00DC6096"/>
    <w:rsid w:val="00DC6838"/>
    <w:rsid w:val="00DC6F92"/>
    <w:rsid w:val="00DC7FF1"/>
    <w:rsid w:val="00DD1694"/>
    <w:rsid w:val="00DD1B21"/>
    <w:rsid w:val="00DD24E1"/>
    <w:rsid w:val="00DD53FE"/>
    <w:rsid w:val="00DD549B"/>
    <w:rsid w:val="00DD55C3"/>
    <w:rsid w:val="00DD60F2"/>
    <w:rsid w:val="00DE0893"/>
    <w:rsid w:val="00DE16D9"/>
    <w:rsid w:val="00DE2757"/>
    <w:rsid w:val="00DE2814"/>
    <w:rsid w:val="00DE4FEE"/>
    <w:rsid w:val="00DE55F5"/>
    <w:rsid w:val="00DE5631"/>
    <w:rsid w:val="00DE6796"/>
    <w:rsid w:val="00DF41B2"/>
    <w:rsid w:val="00DF5C19"/>
    <w:rsid w:val="00DF5CDE"/>
    <w:rsid w:val="00DF76E9"/>
    <w:rsid w:val="00E01272"/>
    <w:rsid w:val="00E0138A"/>
    <w:rsid w:val="00E03067"/>
    <w:rsid w:val="00E03846"/>
    <w:rsid w:val="00E03A07"/>
    <w:rsid w:val="00E073BD"/>
    <w:rsid w:val="00E10BDB"/>
    <w:rsid w:val="00E11415"/>
    <w:rsid w:val="00E11E42"/>
    <w:rsid w:val="00E145A2"/>
    <w:rsid w:val="00E14AB0"/>
    <w:rsid w:val="00E16EB4"/>
    <w:rsid w:val="00E17393"/>
    <w:rsid w:val="00E20A7D"/>
    <w:rsid w:val="00E21A27"/>
    <w:rsid w:val="00E24C47"/>
    <w:rsid w:val="00E253DB"/>
    <w:rsid w:val="00E26708"/>
    <w:rsid w:val="00E27A2F"/>
    <w:rsid w:val="00E30A98"/>
    <w:rsid w:val="00E3102E"/>
    <w:rsid w:val="00E33D54"/>
    <w:rsid w:val="00E360BA"/>
    <w:rsid w:val="00E37001"/>
    <w:rsid w:val="00E37C4C"/>
    <w:rsid w:val="00E4246D"/>
    <w:rsid w:val="00E4266F"/>
    <w:rsid w:val="00E42A94"/>
    <w:rsid w:val="00E44ED0"/>
    <w:rsid w:val="00E458BF"/>
    <w:rsid w:val="00E45FAA"/>
    <w:rsid w:val="00E47285"/>
    <w:rsid w:val="00E475BB"/>
    <w:rsid w:val="00E475F1"/>
    <w:rsid w:val="00E504D6"/>
    <w:rsid w:val="00E51362"/>
    <w:rsid w:val="00E53FE3"/>
    <w:rsid w:val="00E54AD5"/>
    <w:rsid w:val="00E54BFB"/>
    <w:rsid w:val="00E54C17"/>
    <w:rsid w:val="00E54CD7"/>
    <w:rsid w:val="00E54EA9"/>
    <w:rsid w:val="00E557E2"/>
    <w:rsid w:val="00E564C0"/>
    <w:rsid w:val="00E60717"/>
    <w:rsid w:val="00E613AC"/>
    <w:rsid w:val="00E61474"/>
    <w:rsid w:val="00E61B5A"/>
    <w:rsid w:val="00E61C41"/>
    <w:rsid w:val="00E626CD"/>
    <w:rsid w:val="00E6339E"/>
    <w:rsid w:val="00E6571C"/>
    <w:rsid w:val="00E66511"/>
    <w:rsid w:val="00E67F83"/>
    <w:rsid w:val="00E706E7"/>
    <w:rsid w:val="00E715DB"/>
    <w:rsid w:val="00E731E0"/>
    <w:rsid w:val="00E74E25"/>
    <w:rsid w:val="00E76289"/>
    <w:rsid w:val="00E76AFA"/>
    <w:rsid w:val="00E76C98"/>
    <w:rsid w:val="00E772DD"/>
    <w:rsid w:val="00E77587"/>
    <w:rsid w:val="00E818AD"/>
    <w:rsid w:val="00E81E11"/>
    <w:rsid w:val="00E83049"/>
    <w:rsid w:val="00E84229"/>
    <w:rsid w:val="00E84965"/>
    <w:rsid w:val="00E86249"/>
    <w:rsid w:val="00E871E5"/>
    <w:rsid w:val="00E90E4E"/>
    <w:rsid w:val="00E92A15"/>
    <w:rsid w:val="00E92FDE"/>
    <w:rsid w:val="00E9391E"/>
    <w:rsid w:val="00E9688E"/>
    <w:rsid w:val="00E97B1B"/>
    <w:rsid w:val="00EA1052"/>
    <w:rsid w:val="00EA218F"/>
    <w:rsid w:val="00EA3ACC"/>
    <w:rsid w:val="00EA3F97"/>
    <w:rsid w:val="00EA4F29"/>
    <w:rsid w:val="00EA51F8"/>
    <w:rsid w:val="00EA5B27"/>
    <w:rsid w:val="00EA5EBB"/>
    <w:rsid w:val="00EA5F83"/>
    <w:rsid w:val="00EA6F9D"/>
    <w:rsid w:val="00EA7D48"/>
    <w:rsid w:val="00EA7EC9"/>
    <w:rsid w:val="00EB0AD9"/>
    <w:rsid w:val="00EB2273"/>
    <w:rsid w:val="00EB24DD"/>
    <w:rsid w:val="00EB26BA"/>
    <w:rsid w:val="00EB2900"/>
    <w:rsid w:val="00EB3FFE"/>
    <w:rsid w:val="00EB5262"/>
    <w:rsid w:val="00EB669B"/>
    <w:rsid w:val="00EB6F3C"/>
    <w:rsid w:val="00EB76F5"/>
    <w:rsid w:val="00EC0CF9"/>
    <w:rsid w:val="00EC1E2C"/>
    <w:rsid w:val="00EC2085"/>
    <w:rsid w:val="00EC2438"/>
    <w:rsid w:val="00EC254E"/>
    <w:rsid w:val="00EC25C9"/>
    <w:rsid w:val="00EC2854"/>
    <w:rsid w:val="00EC2B9A"/>
    <w:rsid w:val="00EC2C63"/>
    <w:rsid w:val="00EC3723"/>
    <w:rsid w:val="00EC568A"/>
    <w:rsid w:val="00EC7C87"/>
    <w:rsid w:val="00ED030E"/>
    <w:rsid w:val="00ED1350"/>
    <w:rsid w:val="00ED1BF9"/>
    <w:rsid w:val="00ED2672"/>
    <w:rsid w:val="00ED2A8D"/>
    <w:rsid w:val="00ED4450"/>
    <w:rsid w:val="00ED7579"/>
    <w:rsid w:val="00EE54CB"/>
    <w:rsid w:val="00EE591C"/>
    <w:rsid w:val="00EE6424"/>
    <w:rsid w:val="00EF0181"/>
    <w:rsid w:val="00EF15D0"/>
    <w:rsid w:val="00EF1936"/>
    <w:rsid w:val="00EF1C54"/>
    <w:rsid w:val="00EF404B"/>
    <w:rsid w:val="00EF6594"/>
    <w:rsid w:val="00EF675E"/>
    <w:rsid w:val="00EF7B29"/>
    <w:rsid w:val="00F00376"/>
    <w:rsid w:val="00F01F0C"/>
    <w:rsid w:val="00F02A5A"/>
    <w:rsid w:val="00F04FCE"/>
    <w:rsid w:val="00F05833"/>
    <w:rsid w:val="00F0637E"/>
    <w:rsid w:val="00F079BB"/>
    <w:rsid w:val="00F1078D"/>
    <w:rsid w:val="00F11368"/>
    <w:rsid w:val="00F11764"/>
    <w:rsid w:val="00F12F38"/>
    <w:rsid w:val="00F13C98"/>
    <w:rsid w:val="00F150D9"/>
    <w:rsid w:val="00F15515"/>
    <w:rsid w:val="00F157E2"/>
    <w:rsid w:val="00F16C7D"/>
    <w:rsid w:val="00F16CBF"/>
    <w:rsid w:val="00F21593"/>
    <w:rsid w:val="00F2255E"/>
    <w:rsid w:val="00F2376D"/>
    <w:rsid w:val="00F259E2"/>
    <w:rsid w:val="00F2618B"/>
    <w:rsid w:val="00F324C9"/>
    <w:rsid w:val="00F32802"/>
    <w:rsid w:val="00F333F8"/>
    <w:rsid w:val="00F33598"/>
    <w:rsid w:val="00F40DC3"/>
    <w:rsid w:val="00F41289"/>
    <w:rsid w:val="00F41F0B"/>
    <w:rsid w:val="00F4265B"/>
    <w:rsid w:val="00F4496A"/>
    <w:rsid w:val="00F471DB"/>
    <w:rsid w:val="00F50222"/>
    <w:rsid w:val="00F51E58"/>
    <w:rsid w:val="00F527AC"/>
    <w:rsid w:val="00F52D30"/>
    <w:rsid w:val="00F53778"/>
    <w:rsid w:val="00F5503F"/>
    <w:rsid w:val="00F55AD7"/>
    <w:rsid w:val="00F56D46"/>
    <w:rsid w:val="00F61D83"/>
    <w:rsid w:val="00F63491"/>
    <w:rsid w:val="00F65DD1"/>
    <w:rsid w:val="00F66200"/>
    <w:rsid w:val="00F67979"/>
    <w:rsid w:val="00F70317"/>
    <w:rsid w:val="00F707B3"/>
    <w:rsid w:val="00F71135"/>
    <w:rsid w:val="00F730DC"/>
    <w:rsid w:val="00F735CC"/>
    <w:rsid w:val="00F73F4D"/>
    <w:rsid w:val="00F74309"/>
    <w:rsid w:val="00F82C35"/>
    <w:rsid w:val="00F82DCB"/>
    <w:rsid w:val="00F83112"/>
    <w:rsid w:val="00F86841"/>
    <w:rsid w:val="00F86D63"/>
    <w:rsid w:val="00F90461"/>
    <w:rsid w:val="00F9543B"/>
    <w:rsid w:val="00FA0F4A"/>
    <w:rsid w:val="00FA370D"/>
    <w:rsid w:val="00FA3E44"/>
    <w:rsid w:val="00FA4819"/>
    <w:rsid w:val="00FA5484"/>
    <w:rsid w:val="00FA5F89"/>
    <w:rsid w:val="00FA66F1"/>
    <w:rsid w:val="00FB13DA"/>
    <w:rsid w:val="00FB1ECC"/>
    <w:rsid w:val="00FB2A35"/>
    <w:rsid w:val="00FB4CA0"/>
    <w:rsid w:val="00FB4DA1"/>
    <w:rsid w:val="00FB53CF"/>
    <w:rsid w:val="00FB5647"/>
    <w:rsid w:val="00FB630E"/>
    <w:rsid w:val="00FC0275"/>
    <w:rsid w:val="00FC0BAA"/>
    <w:rsid w:val="00FC2944"/>
    <w:rsid w:val="00FC2F7B"/>
    <w:rsid w:val="00FC3475"/>
    <w:rsid w:val="00FC378B"/>
    <w:rsid w:val="00FC3977"/>
    <w:rsid w:val="00FC622A"/>
    <w:rsid w:val="00FD09F5"/>
    <w:rsid w:val="00FD2566"/>
    <w:rsid w:val="00FD2F16"/>
    <w:rsid w:val="00FD4809"/>
    <w:rsid w:val="00FD6065"/>
    <w:rsid w:val="00FD6FD3"/>
    <w:rsid w:val="00FD73BE"/>
    <w:rsid w:val="00FD73C6"/>
    <w:rsid w:val="00FE13EF"/>
    <w:rsid w:val="00FE1D34"/>
    <w:rsid w:val="00FE244F"/>
    <w:rsid w:val="00FE2A6F"/>
    <w:rsid w:val="00FE3F04"/>
    <w:rsid w:val="00FE46F3"/>
    <w:rsid w:val="00FE4CED"/>
    <w:rsid w:val="00FE5FF7"/>
    <w:rsid w:val="00FE62C3"/>
    <w:rsid w:val="00FF1572"/>
    <w:rsid w:val="00FF1642"/>
    <w:rsid w:val="00FF2C98"/>
    <w:rsid w:val="00FF400B"/>
    <w:rsid w:val="00FF56CB"/>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DFE3C"/>
  <w15:docId w15:val="{BECE94DE-EFC3-419E-B019-7BF3A1095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412EB"/>
    <w:pPr>
      <w:spacing w:after="0" w:line="216" w:lineRule="atLeast"/>
    </w:pPr>
    <w:rPr>
      <w:sz w:val="18"/>
      <w:lang w:val="en-GB"/>
    </w:rPr>
  </w:style>
  <w:style w:type="paragraph" w:styleId="Heading1">
    <w:name w:val="heading 1"/>
    <w:next w:val="Heading1separationline"/>
    <w:link w:val="Heading1Char"/>
    <w:qFormat/>
    <w:rsid w:val="007412EB"/>
    <w:pPr>
      <w:keepNext/>
      <w:keepLines/>
      <w:numPr>
        <w:numId w:val="15"/>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7412EB"/>
    <w:pPr>
      <w:numPr>
        <w:ilvl w:val="1"/>
      </w:numPr>
      <w:ind w:right="709"/>
      <w:outlineLvl w:val="1"/>
    </w:pPr>
    <w:rPr>
      <w:bCs w:val="0"/>
      <w:sz w:val="24"/>
    </w:rPr>
  </w:style>
  <w:style w:type="paragraph" w:styleId="Heading3">
    <w:name w:val="heading 3"/>
    <w:basedOn w:val="Heading2"/>
    <w:next w:val="BodyText"/>
    <w:link w:val="Heading3Char"/>
    <w:qFormat/>
    <w:rsid w:val="007412EB"/>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7412EB"/>
    <w:pPr>
      <w:numPr>
        <w:ilvl w:val="3"/>
      </w:numPr>
      <w:ind w:right="992"/>
      <w:outlineLvl w:val="3"/>
    </w:pPr>
    <w:rPr>
      <w:bCs w:val="0"/>
      <w:iCs/>
      <w:smallCaps w:val="0"/>
      <w:sz w:val="22"/>
    </w:rPr>
  </w:style>
  <w:style w:type="paragraph" w:styleId="Heading5">
    <w:name w:val="heading 5"/>
    <w:basedOn w:val="Heading4"/>
    <w:next w:val="Normal"/>
    <w:link w:val="Heading5Char"/>
    <w:qFormat/>
    <w:rsid w:val="007412EB"/>
    <w:pPr>
      <w:numPr>
        <w:ilvl w:val="4"/>
      </w:numPr>
      <w:spacing w:before="200"/>
      <w:ind w:left="1701" w:hanging="1701"/>
      <w:outlineLvl w:val="4"/>
    </w:pPr>
    <w:rPr>
      <w:b w:val="0"/>
    </w:rPr>
  </w:style>
  <w:style w:type="paragraph" w:styleId="Heading6">
    <w:name w:val="heading 6"/>
    <w:basedOn w:val="Normal"/>
    <w:next w:val="Normal"/>
    <w:link w:val="Heading6Char"/>
    <w:rsid w:val="007412EB"/>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7412E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7412E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7412E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7412EB"/>
    <w:pPr>
      <w:spacing w:after="0" w:line="240" w:lineRule="exact"/>
    </w:pPr>
    <w:rPr>
      <w:sz w:val="20"/>
      <w:lang w:val="en-GB"/>
    </w:rPr>
  </w:style>
  <w:style w:type="character" w:customStyle="1" w:styleId="HeaderChar">
    <w:name w:val="Header Char"/>
    <w:basedOn w:val="DefaultParagraphFont"/>
    <w:link w:val="Header"/>
    <w:rsid w:val="007412EB"/>
    <w:rPr>
      <w:sz w:val="20"/>
      <w:lang w:val="en-GB"/>
    </w:rPr>
  </w:style>
  <w:style w:type="paragraph" w:styleId="Footer">
    <w:name w:val="footer"/>
    <w:link w:val="FooterChar"/>
    <w:rsid w:val="007412EB"/>
    <w:pPr>
      <w:spacing w:after="0" w:line="240" w:lineRule="exact"/>
    </w:pPr>
    <w:rPr>
      <w:sz w:val="20"/>
      <w:lang w:val="en-GB"/>
    </w:rPr>
  </w:style>
  <w:style w:type="character" w:customStyle="1" w:styleId="FooterChar">
    <w:name w:val="Footer Char"/>
    <w:basedOn w:val="DefaultParagraphFont"/>
    <w:link w:val="Footer"/>
    <w:rsid w:val="007412EB"/>
    <w:rPr>
      <w:sz w:val="20"/>
      <w:lang w:val="en-GB"/>
    </w:rPr>
  </w:style>
  <w:style w:type="paragraph" w:styleId="BalloonText">
    <w:name w:val="Balloon Text"/>
    <w:basedOn w:val="Normal"/>
    <w:link w:val="BalloonTextChar"/>
    <w:rsid w:val="007412E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412EB"/>
    <w:rPr>
      <w:rFonts w:ascii="Tahoma" w:hAnsi="Tahoma" w:cs="Tahoma"/>
      <w:sz w:val="16"/>
      <w:szCs w:val="16"/>
      <w:lang w:val="en-GB"/>
    </w:rPr>
  </w:style>
  <w:style w:type="table" w:styleId="TableGrid">
    <w:name w:val="Table Grid"/>
    <w:basedOn w:val="TableNormal"/>
    <w:uiPriority w:val="39"/>
    <w:rsid w:val="007412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7412EB"/>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7412EB"/>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7412EB"/>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7412EB"/>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7412EB"/>
    <w:pPr>
      <w:ind w:left="360" w:hanging="360"/>
      <w:contextualSpacing/>
    </w:pPr>
    <w:rPr>
      <w:sz w:val="22"/>
    </w:rPr>
  </w:style>
  <w:style w:type="character" w:customStyle="1" w:styleId="Heading4Char">
    <w:name w:val="Heading 4 Char"/>
    <w:basedOn w:val="DefaultParagraphFont"/>
    <w:link w:val="Heading4"/>
    <w:rsid w:val="007412EB"/>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7412EB"/>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7412EB"/>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7412EB"/>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7412EB"/>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7412EB"/>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7412EB"/>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7412EB"/>
    <w:pPr>
      <w:numPr>
        <w:numId w:val="2"/>
      </w:numPr>
      <w:spacing w:after="120"/>
      <w:ind w:left="1417" w:hanging="425"/>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7412EB"/>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7412EB"/>
    <w:pPr>
      <w:spacing w:line="180" w:lineRule="exact"/>
      <w:jc w:val="right"/>
    </w:pPr>
    <w:rPr>
      <w:color w:val="00558C" w:themeColor="accent1"/>
    </w:rPr>
  </w:style>
  <w:style w:type="paragraph" w:customStyle="1" w:styleId="Editionnumber">
    <w:name w:val="Edition number"/>
    <w:basedOn w:val="Normal"/>
    <w:rsid w:val="007412EB"/>
    <w:rPr>
      <w:b/>
      <w:color w:val="00558C" w:themeColor="accent1"/>
      <w:sz w:val="50"/>
      <w:szCs w:val="50"/>
    </w:rPr>
  </w:style>
  <w:style w:type="paragraph" w:customStyle="1" w:styleId="Editionnumber-footer">
    <w:name w:val="Edition number - footer"/>
    <w:basedOn w:val="Footer"/>
    <w:next w:val="NoSpacing"/>
    <w:rsid w:val="007412EB"/>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7412EB"/>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7412EB"/>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6E11C7"/>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7412EB"/>
    <w:rPr>
      <w:color w:val="00558C" w:themeColor="accent1"/>
      <w:u w:val="single"/>
    </w:rPr>
  </w:style>
  <w:style w:type="paragraph" w:styleId="ListNumber3">
    <w:name w:val="List Number 3"/>
    <w:basedOn w:val="Normal"/>
    <w:uiPriority w:val="99"/>
    <w:unhideWhenUsed/>
    <w:rsid w:val="007412EB"/>
    <w:pPr>
      <w:contextualSpacing/>
    </w:pPr>
  </w:style>
  <w:style w:type="paragraph" w:styleId="TableofFigures">
    <w:name w:val="table of figures"/>
    <w:basedOn w:val="Normal"/>
    <w:next w:val="Normal"/>
    <w:uiPriority w:val="99"/>
    <w:rsid w:val="007412EB"/>
    <w:pPr>
      <w:tabs>
        <w:tab w:val="right" w:leader="dot" w:pos="9781"/>
      </w:tabs>
      <w:spacing w:after="60"/>
      <w:ind w:left="1276" w:right="425" w:hanging="1276"/>
    </w:pPr>
    <w:rPr>
      <w:i/>
      <w:color w:val="00558C"/>
      <w:sz w:val="22"/>
    </w:rPr>
  </w:style>
  <w:style w:type="paragraph" w:customStyle="1" w:styleId="Tabletext">
    <w:name w:val="Table text"/>
    <w:basedOn w:val="Normal"/>
    <w:qFormat/>
    <w:rsid w:val="007412EB"/>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7412E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7412EB"/>
    <w:rPr>
      <w:b/>
      <w:bCs/>
      <w:i/>
      <w:color w:val="575756"/>
      <w:sz w:val="22"/>
      <w:u w:val="single"/>
    </w:rPr>
  </w:style>
  <w:style w:type="paragraph" w:styleId="TOC3">
    <w:name w:val="toc 3"/>
    <w:basedOn w:val="Normal"/>
    <w:next w:val="Normal"/>
    <w:uiPriority w:val="39"/>
    <w:unhideWhenUsed/>
    <w:rsid w:val="007412EB"/>
    <w:pPr>
      <w:tabs>
        <w:tab w:val="right" w:leader="dot" w:pos="9781"/>
      </w:tabs>
      <w:spacing w:after="60"/>
      <w:ind w:left="1134" w:hanging="709"/>
    </w:pPr>
    <w:rPr>
      <w:color w:val="00558C"/>
    </w:rPr>
  </w:style>
  <w:style w:type="paragraph" w:customStyle="1" w:styleId="Listatext">
    <w:name w:val="List a text"/>
    <w:basedOn w:val="Normal"/>
    <w:qFormat/>
    <w:rsid w:val="007412EB"/>
    <w:pPr>
      <w:spacing w:after="120"/>
      <w:ind w:left="1134"/>
    </w:pPr>
    <w:rPr>
      <w:sz w:val="22"/>
    </w:rPr>
  </w:style>
  <w:style w:type="character" w:customStyle="1" w:styleId="Bullet2Char">
    <w:name w:val="Bullet 2 Char"/>
    <w:basedOn w:val="DefaultParagraphFont"/>
    <w:link w:val="Bullet2"/>
    <w:rsid w:val="007412EB"/>
    <w:rPr>
      <w:color w:val="000000" w:themeColor="text1"/>
      <w:lang w:val="en-GB"/>
    </w:rPr>
  </w:style>
  <w:style w:type="paragraph" w:customStyle="1" w:styleId="AppendixHead1">
    <w:name w:val="Appendix Head 1"/>
    <w:basedOn w:val="Normal"/>
    <w:next w:val="Heading1separationline"/>
    <w:qFormat/>
    <w:rsid w:val="007412EB"/>
    <w:pPr>
      <w:numPr>
        <w:ilvl w:val="1"/>
        <w:numId w:val="18"/>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7412EB"/>
    <w:pPr>
      <w:numPr>
        <w:ilvl w:val="2"/>
      </w:numPr>
      <w:spacing w:after="120"/>
    </w:pPr>
    <w:rPr>
      <w:rFonts w:cs="Arial"/>
      <w:sz w:val="24"/>
      <w:lang w:eastAsia="en-GB"/>
    </w:rPr>
  </w:style>
  <w:style w:type="paragraph" w:customStyle="1" w:styleId="AppendixHead3">
    <w:name w:val="Appendix Head 3"/>
    <w:basedOn w:val="Normal"/>
    <w:next w:val="BodyText"/>
    <w:qFormat/>
    <w:rsid w:val="007412EB"/>
    <w:pPr>
      <w:numPr>
        <w:ilvl w:val="3"/>
        <w:numId w:val="1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7412EB"/>
    <w:pPr>
      <w:numPr>
        <w:ilvl w:val="4"/>
      </w:numPr>
    </w:pPr>
    <w:rPr>
      <w:smallCaps w:val="0"/>
      <w:sz w:val="22"/>
    </w:rPr>
  </w:style>
  <w:style w:type="paragraph" w:customStyle="1" w:styleId="Annex">
    <w:name w:val="Annex"/>
    <w:next w:val="BodyText"/>
    <w:link w:val="AnnexChar"/>
    <w:qFormat/>
    <w:rsid w:val="007412EB"/>
    <w:pPr>
      <w:numPr>
        <w:numId w:val="3"/>
      </w:numPr>
      <w:spacing w:after="360"/>
    </w:pPr>
    <w:rPr>
      <w:b/>
      <w:caps/>
      <w:color w:val="00558C"/>
      <w:sz w:val="28"/>
      <w:lang w:val="en-GB"/>
    </w:rPr>
  </w:style>
  <w:style w:type="character" w:customStyle="1" w:styleId="AnnexChar">
    <w:name w:val="Annex Char"/>
    <w:basedOn w:val="DefaultParagraphFont"/>
    <w:link w:val="Annex"/>
    <w:rsid w:val="007412EB"/>
    <w:rPr>
      <w:b/>
      <w:caps/>
      <w:color w:val="00558C"/>
      <w:sz w:val="28"/>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7412EB"/>
    <w:pPr>
      <w:spacing w:after="120"/>
      <w:jc w:val="both"/>
    </w:pPr>
    <w:rPr>
      <w:sz w:val="22"/>
    </w:rPr>
  </w:style>
  <w:style w:type="character" w:customStyle="1" w:styleId="BodyTextChar">
    <w:name w:val="Body Text Char"/>
    <w:basedOn w:val="DefaultParagraphFont"/>
    <w:link w:val="BodyText"/>
    <w:rsid w:val="007412EB"/>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7412EB"/>
    <w:rPr>
      <w:noProof w:val="0"/>
      <w:sz w:val="18"/>
      <w:szCs w:val="18"/>
      <w:lang w:val="en-GB"/>
    </w:rPr>
  </w:style>
  <w:style w:type="paragraph" w:styleId="CommentText">
    <w:name w:val="annotation text"/>
    <w:basedOn w:val="Normal"/>
    <w:link w:val="CommentTextChar"/>
    <w:unhideWhenUsed/>
    <w:rsid w:val="007412EB"/>
    <w:pPr>
      <w:spacing w:line="240" w:lineRule="auto"/>
    </w:pPr>
    <w:rPr>
      <w:sz w:val="24"/>
      <w:szCs w:val="24"/>
    </w:rPr>
  </w:style>
  <w:style w:type="character" w:customStyle="1" w:styleId="CommentTextChar">
    <w:name w:val="Comment Text Char"/>
    <w:basedOn w:val="DefaultParagraphFont"/>
    <w:link w:val="CommentText"/>
    <w:rsid w:val="007412EB"/>
    <w:rPr>
      <w:sz w:val="24"/>
      <w:szCs w:val="24"/>
      <w:lang w:val="en-GB"/>
    </w:rPr>
  </w:style>
  <w:style w:type="paragraph" w:styleId="CommentSubject">
    <w:name w:val="annotation subject"/>
    <w:basedOn w:val="CommentText"/>
    <w:next w:val="CommentText"/>
    <w:link w:val="CommentSubjectChar"/>
    <w:unhideWhenUsed/>
    <w:rsid w:val="007412EB"/>
    <w:rPr>
      <w:b/>
      <w:bCs/>
      <w:sz w:val="20"/>
      <w:szCs w:val="20"/>
    </w:rPr>
  </w:style>
  <w:style w:type="character" w:customStyle="1" w:styleId="CommentSubjectChar">
    <w:name w:val="Comment Subject Char"/>
    <w:basedOn w:val="CommentTextChar"/>
    <w:link w:val="CommentSubject"/>
    <w:rsid w:val="007412EB"/>
    <w:rPr>
      <w:b/>
      <w:bCs/>
      <w:sz w:val="20"/>
      <w:szCs w:val="20"/>
      <w:lang w:val="en-GB"/>
    </w:rPr>
  </w:style>
  <w:style w:type="paragraph" w:styleId="BodyTextIndent3">
    <w:name w:val="Body Text Indent 3"/>
    <w:basedOn w:val="Normal"/>
    <w:link w:val="BodyTextIndent3Char"/>
    <w:semiHidden/>
    <w:unhideWhenUsed/>
    <w:rsid w:val="007412EB"/>
    <w:pPr>
      <w:spacing w:after="120"/>
      <w:ind w:left="360"/>
    </w:pPr>
    <w:rPr>
      <w:sz w:val="16"/>
      <w:szCs w:val="16"/>
    </w:rPr>
  </w:style>
  <w:style w:type="character" w:customStyle="1" w:styleId="BodyTextIndent3Char">
    <w:name w:val="Body Text Indent 3 Char"/>
    <w:basedOn w:val="DefaultParagraphFont"/>
    <w:link w:val="BodyTextIndent3"/>
    <w:semiHidden/>
    <w:rsid w:val="007412EB"/>
    <w:rPr>
      <w:sz w:val="16"/>
      <w:szCs w:val="16"/>
      <w:lang w:val="en-GB"/>
    </w:rPr>
  </w:style>
  <w:style w:type="paragraph" w:customStyle="1" w:styleId="InsetList">
    <w:name w:val="Inset List"/>
    <w:basedOn w:val="Normal"/>
    <w:qFormat/>
    <w:rsid w:val="007412EB"/>
    <w:pPr>
      <w:numPr>
        <w:numId w:val="9"/>
      </w:numPr>
      <w:spacing w:after="120"/>
      <w:jc w:val="both"/>
    </w:pPr>
    <w:rPr>
      <w:sz w:val="22"/>
    </w:rPr>
  </w:style>
  <w:style w:type="paragraph" w:customStyle="1" w:styleId="ListofFigures">
    <w:name w:val="List of Figures"/>
    <w:basedOn w:val="Normal"/>
    <w:next w:val="Normal"/>
    <w:rsid w:val="007412EB"/>
    <w:pPr>
      <w:spacing w:after="240" w:line="480" w:lineRule="atLeast"/>
    </w:pPr>
    <w:rPr>
      <w:b/>
      <w:color w:val="009FE3" w:themeColor="accent2"/>
      <w:sz w:val="40"/>
      <w:szCs w:val="40"/>
    </w:rPr>
  </w:style>
  <w:style w:type="paragraph" w:customStyle="1" w:styleId="Reference">
    <w:name w:val="Reference"/>
    <w:basedOn w:val="Normal"/>
    <w:qFormat/>
    <w:rsid w:val="007412EB"/>
    <w:pPr>
      <w:numPr>
        <w:numId w:val="17"/>
      </w:numPr>
      <w:spacing w:before="120" w:after="60" w:line="240" w:lineRule="auto"/>
      <w:jc w:val="both"/>
    </w:pPr>
    <w:rPr>
      <w:rFonts w:eastAsia="Times New Roman" w:cs="Times New Roman"/>
      <w:sz w:val="22"/>
      <w:szCs w:val="20"/>
    </w:rPr>
  </w:style>
  <w:style w:type="paragraph" w:customStyle="1" w:styleId="Tablecaption">
    <w:name w:val="Table caption"/>
    <w:basedOn w:val="Caption"/>
    <w:next w:val="BodyText"/>
    <w:qFormat/>
    <w:rsid w:val="007412EB"/>
    <w:pPr>
      <w:numPr>
        <w:numId w:val="6"/>
      </w:numPr>
      <w:tabs>
        <w:tab w:val="left" w:pos="851"/>
      </w:tabs>
      <w:spacing w:before="240" w:after="240"/>
      <w:jc w:val="center"/>
    </w:pPr>
    <w:rPr>
      <w:b w:val="0"/>
      <w:u w:val="none"/>
    </w:rPr>
  </w:style>
  <w:style w:type="paragraph" w:styleId="ListNumber">
    <w:name w:val="List Number"/>
    <w:basedOn w:val="Normal"/>
    <w:semiHidden/>
    <w:rsid w:val="007412EB"/>
    <w:pPr>
      <w:numPr>
        <w:numId w:val="14"/>
      </w:numPr>
      <w:contextualSpacing/>
    </w:pPr>
  </w:style>
  <w:style w:type="paragraph" w:styleId="TOC4">
    <w:name w:val="toc 4"/>
    <w:basedOn w:val="Normal"/>
    <w:next w:val="Normal"/>
    <w:autoRedefine/>
    <w:uiPriority w:val="39"/>
    <w:unhideWhenUsed/>
    <w:rsid w:val="007412EB"/>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7412E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7412EB"/>
    <w:rPr>
      <w:sz w:val="18"/>
      <w:szCs w:val="24"/>
      <w:vertAlign w:val="superscript"/>
      <w:lang w:val="en-GB"/>
    </w:rPr>
  </w:style>
  <w:style w:type="character" w:styleId="FootnoteReference">
    <w:name w:val="footnote reference"/>
    <w:uiPriority w:val="99"/>
    <w:rsid w:val="007412EB"/>
    <w:rPr>
      <w:rFonts w:asciiTheme="minorHAnsi" w:hAnsiTheme="minorHAnsi"/>
      <w:sz w:val="20"/>
      <w:vertAlign w:val="superscript"/>
    </w:rPr>
  </w:style>
  <w:style w:type="character" w:styleId="PageNumber">
    <w:name w:val="page number"/>
    <w:rsid w:val="007412EB"/>
    <w:rPr>
      <w:rFonts w:asciiTheme="minorHAnsi" w:hAnsiTheme="minorHAnsi"/>
      <w:sz w:val="15"/>
    </w:rPr>
  </w:style>
  <w:style w:type="paragraph" w:customStyle="1" w:styleId="Footereditionno">
    <w:name w:val="Footer edition no."/>
    <w:basedOn w:val="Normal"/>
    <w:rsid w:val="007412EB"/>
    <w:pPr>
      <w:tabs>
        <w:tab w:val="right" w:pos="10206"/>
      </w:tabs>
    </w:pPr>
    <w:rPr>
      <w:b/>
      <w:color w:val="00558C"/>
      <w:sz w:val="15"/>
    </w:rPr>
  </w:style>
  <w:style w:type="paragraph" w:customStyle="1" w:styleId="Lista">
    <w:name w:val="List a"/>
    <w:basedOn w:val="Normal"/>
    <w:qFormat/>
    <w:rsid w:val="007412EB"/>
    <w:pPr>
      <w:numPr>
        <w:ilvl w:val="1"/>
        <w:numId w:val="5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7412EB"/>
    <w:pPr>
      <w:numPr>
        <w:numId w:val="7"/>
      </w:numPr>
    </w:pPr>
  </w:style>
  <w:style w:type="paragraph" w:styleId="TOC5">
    <w:name w:val="toc 5"/>
    <w:basedOn w:val="Normal"/>
    <w:next w:val="Normal"/>
    <w:autoRedefine/>
    <w:uiPriority w:val="39"/>
    <w:rsid w:val="007412EB"/>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7412EB"/>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7412EB"/>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7412EB"/>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7412EB"/>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7412EB"/>
    <w:pPr>
      <w:numPr>
        <w:ilvl w:val="2"/>
        <w:numId w:val="59"/>
      </w:numPr>
      <w:ind w:left="1701" w:hanging="425"/>
    </w:pPr>
  </w:style>
  <w:style w:type="paragraph" w:customStyle="1" w:styleId="Listitext">
    <w:name w:val="List i text"/>
    <w:basedOn w:val="Normal"/>
    <w:qFormat/>
    <w:rsid w:val="007412EB"/>
    <w:pPr>
      <w:ind w:left="2268" w:hanging="567"/>
    </w:pPr>
    <w:rPr>
      <w:sz w:val="20"/>
    </w:rPr>
  </w:style>
  <w:style w:type="paragraph" w:customStyle="1" w:styleId="Bullet1text">
    <w:name w:val="Bullet 1 text"/>
    <w:basedOn w:val="Normal"/>
    <w:qFormat/>
    <w:rsid w:val="007412EB"/>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7412EB"/>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7412EB"/>
    <w:pPr>
      <w:numPr>
        <w:numId w:val="16"/>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7412EB"/>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7412EB"/>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7412E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7412EB"/>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7412EB"/>
    <w:rPr>
      <w:rFonts w:ascii="Tahoma" w:eastAsia="Times New Roman" w:hAnsi="Tahoma" w:cs="Times New Roman"/>
      <w:sz w:val="20"/>
      <w:szCs w:val="24"/>
      <w:shd w:val="clear" w:color="auto" w:fill="000080"/>
      <w:lang w:val="de-DE" w:eastAsia="de-DE"/>
    </w:rPr>
  </w:style>
  <w:style w:type="character" w:styleId="FollowedHyperlink">
    <w:name w:val="FollowedHyperlink"/>
    <w:rsid w:val="007412EB"/>
    <w:rPr>
      <w:color w:val="800080"/>
      <w:u w:val="single"/>
    </w:rPr>
  </w:style>
  <w:style w:type="paragraph" w:styleId="NormalWeb">
    <w:name w:val="Normal (Web)"/>
    <w:basedOn w:val="Normal"/>
    <w:uiPriority w:val="99"/>
    <w:rsid w:val="007412EB"/>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7412EB"/>
    <w:pPr>
      <w:tabs>
        <w:tab w:val="left" w:pos="1134"/>
        <w:tab w:val="right" w:pos="9781"/>
      </w:tabs>
    </w:pPr>
  </w:style>
  <w:style w:type="character" w:styleId="Emphasis">
    <w:name w:val="Emphasis"/>
    <w:rsid w:val="007412EB"/>
    <w:rPr>
      <w:i/>
      <w:iCs/>
    </w:rPr>
  </w:style>
  <w:style w:type="character" w:styleId="HTMLCite">
    <w:name w:val="HTML Cite"/>
    <w:rsid w:val="007412EB"/>
    <w:rPr>
      <w:i/>
      <w:iCs/>
    </w:rPr>
  </w:style>
  <w:style w:type="paragraph" w:customStyle="1" w:styleId="equation0">
    <w:name w:val="equation"/>
    <w:basedOn w:val="Normal"/>
    <w:next w:val="BodyText"/>
    <w:rsid w:val="006E10BF"/>
    <w:pPr>
      <w:keepNext/>
      <w:spacing w:after="120" w:line="240" w:lineRule="auto"/>
      <w:ind w:left="1276" w:hanging="1276"/>
    </w:pPr>
    <w:rPr>
      <w:rFonts w:eastAsia="Times New Roman" w:cs="Times New Roman"/>
      <w:i/>
      <w:sz w:val="22"/>
      <w:szCs w:val="24"/>
      <w:u w:val="single"/>
    </w:rPr>
  </w:style>
  <w:style w:type="paragraph" w:customStyle="1" w:styleId="Default">
    <w:name w:val="Default"/>
    <w:rsid w:val="007412EB"/>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7412EB"/>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7412EB"/>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7412EB"/>
    <w:pPr>
      <w:numPr>
        <w:numId w:val="5"/>
      </w:numPr>
      <w:spacing w:before="120"/>
      <w:contextualSpacing/>
    </w:pPr>
    <w:rPr>
      <w:sz w:val="20"/>
    </w:rPr>
  </w:style>
  <w:style w:type="paragraph" w:customStyle="1" w:styleId="Textedesaisie">
    <w:name w:val="Texte de saisie"/>
    <w:basedOn w:val="Normal"/>
    <w:link w:val="TextedesaisieCar"/>
    <w:rsid w:val="007412EB"/>
    <w:rPr>
      <w:color w:val="000000" w:themeColor="text1"/>
      <w:sz w:val="22"/>
    </w:rPr>
  </w:style>
  <w:style w:type="character" w:customStyle="1" w:styleId="TextedesaisieCar">
    <w:name w:val="Texte de saisie Car"/>
    <w:basedOn w:val="DefaultParagraphFont"/>
    <w:link w:val="Textedesaisie"/>
    <w:rsid w:val="007412EB"/>
    <w:rPr>
      <w:color w:val="000000" w:themeColor="text1"/>
      <w:lang w:val="en-GB"/>
    </w:rPr>
  </w:style>
  <w:style w:type="paragraph" w:customStyle="1" w:styleId="AnnexTablecaption">
    <w:name w:val="Annex Table caption"/>
    <w:basedOn w:val="BodyText"/>
    <w:qFormat/>
    <w:rsid w:val="007412EB"/>
    <w:pPr>
      <w:numPr>
        <w:numId w:val="63"/>
      </w:numPr>
      <w:jc w:val="center"/>
    </w:pPr>
    <w:rPr>
      <w:i/>
      <w:color w:val="00558C"/>
      <w:lang w:eastAsia="en-GB"/>
    </w:rPr>
  </w:style>
  <w:style w:type="paragraph" w:customStyle="1" w:styleId="Figurecaption">
    <w:name w:val="Figure caption"/>
    <w:basedOn w:val="Caption"/>
    <w:next w:val="BodyText"/>
    <w:qFormat/>
    <w:rsid w:val="007412EB"/>
    <w:pPr>
      <w:numPr>
        <w:numId w:val="10"/>
      </w:numPr>
      <w:spacing w:before="240" w:after="240"/>
      <w:jc w:val="center"/>
    </w:pPr>
    <w:rPr>
      <w:b w:val="0"/>
      <w:u w:val="none"/>
    </w:r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rsid w:val="007412E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7412EB"/>
    <w:pPr>
      <w:spacing w:before="60" w:after="60"/>
      <w:ind w:left="113" w:right="113"/>
      <w:jc w:val="center"/>
    </w:pPr>
    <w:rPr>
      <w:b/>
      <w:color w:val="00558C"/>
      <w:sz w:val="20"/>
      <w:lang w:val="en-US"/>
    </w:rPr>
  </w:style>
  <w:style w:type="paragraph" w:customStyle="1" w:styleId="Appendix">
    <w:name w:val="Appendix"/>
    <w:next w:val="BodyText"/>
    <w:qFormat/>
    <w:rsid w:val="007412EB"/>
    <w:pPr>
      <w:numPr>
        <w:numId w:val="1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7412EB"/>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link w:val="DocumentnumberChar"/>
    <w:rsid w:val="007412EB"/>
    <w:rPr>
      <w:caps/>
      <w:color w:val="00558C"/>
      <w:sz w:val="50"/>
    </w:rPr>
  </w:style>
  <w:style w:type="paragraph" w:customStyle="1" w:styleId="Documentdate">
    <w:name w:val="Document date"/>
    <w:basedOn w:val="Normal"/>
    <w:rsid w:val="007412EB"/>
    <w:rPr>
      <w:b/>
      <w:color w:val="00558C"/>
      <w:sz w:val="28"/>
    </w:rPr>
  </w:style>
  <w:style w:type="paragraph" w:customStyle="1" w:styleId="Footerportrait">
    <w:name w:val="Footer portrait"/>
    <w:basedOn w:val="Normal"/>
    <w:rsid w:val="007412EB"/>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7412EB"/>
    <w:pPr>
      <w:ind w:left="0" w:right="0"/>
    </w:pPr>
    <w:rPr>
      <w:b w:val="0"/>
      <w:color w:val="00558C"/>
    </w:rPr>
  </w:style>
  <w:style w:type="character" w:styleId="PlaceholderText">
    <w:name w:val="Placeholder Text"/>
    <w:basedOn w:val="DefaultParagraphFont"/>
    <w:uiPriority w:val="99"/>
    <w:semiHidden/>
    <w:rsid w:val="007412EB"/>
    <w:rPr>
      <w:color w:val="808080"/>
    </w:rPr>
  </w:style>
  <w:style w:type="paragraph" w:customStyle="1" w:styleId="Style1">
    <w:name w:val="Style1"/>
    <w:basedOn w:val="Tableheading"/>
    <w:rsid w:val="007412EB"/>
  </w:style>
  <w:style w:type="paragraph" w:customStyle="1" w:styleId="Style2">
    <w:name w:val="Style2"/>
    <w:basedOn w:val="TOC3"/>
    <w:autoRedefine/>
    <w:rsid w:val="007412EB"/>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7412EB"/>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tabs>
        <w:tab w:val="clear" w:pos="0"/>
        <w:tab w:val="num" w:pos="1134"/>
      </w:tabs>
      <w:ind w:left="1134" w:hanging="567"/>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7412EB"/>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7412EB"/>
    <w:rPr>
      <w:rFonts w:ascii="Arial" w:eastAsia="Times New Roman" w:hAnsi="Arial" w:cs="Arial"/>
      <w:b/>
      <w:bCs/>
      <w:kern w:val="28"/>
      <w:sz w:val="32"/>
      <w:szCs w:val="32"/>
      <w:lang w:val="en-GB" w:eastAsia="en-GB"/>
    </w:rPr>
  </w:style>
  <w:style w:type="paragraph" w:styleId="Revision">
    <w:name w:val="Revision"/>
    <w:hidden/>
    <w:uiPriority w:val="99"/>
    <w:semiHidden/>
    <w:rsid w:val="007412EB"/>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7412EB"/>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44"/>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paragraph" w:customStyle="1" w:styleId="docunumber">
    <w:name w:val="docu number"/>
    <w:basedOn w:val="Documentnumber"/>
    <w:link w:val="docunumberChar"/>
    <w:qFormat/>
    <w:rsid w:val="002C491C"/>
  </w:style>
  <w:style w:type="character" w:customStyle="1" w:styleId="DocumentnumberChar">
    <w:name w:val="Document number Char"/>
    <w:basedOn w:val="DefaultParagraphFont"/>
    <w:link w:val="Documentnumber"/>
    <w:rsid w:val="002C491C"/>
    <w:rPr>
      <w:caps/>
      <w:color w:val="00558C"/>
      <w:sz w:val="50"/>
      <w:lang w:val="en-GB"/>
    </w:rPr>
  </w:style>
  <w:style w:type="character" w:customStyle="1" w:styleId="docunumberChar">
    <w:name w:val="docu number Char"/>
    <w:basedOn w:val="DocumentnumberChar"/>
    <w:link w:val="docunumber"/>
    <w:rsid w:val="002C491C"/>
    <w:rPr>
      <w:caps/>
      <w:color w:val="00558C"/>
      <w:sz w:val="50"/>
      <w:lang w:val="en-GB"/>
    </w:rPr>
  </w:style>
  <w:style w:type="paragraph" w:customStyle="1" w:styleId="MRN">
    <w:name w:val="MRN"/>
    <w:basedOn w:val="Normal"/>
    <w:link w:val="MRNChar"/>
    <w:rsid w:val="007412EB"/>
    <w:rPr>
      <w:b/>
      <w:color w:val="00558C"/>
      <w:sz w:val="28"/>
    </w:rPr>
  </w:style>
  <w:style w:type="character" w:customStyle="1" w:styleId="MRNChar">
    <w:name w:val="MRN Char"/>
    <w:basedOn w:val="DefaultParagraphFont"/>
    <w:link w:val="MRN"/>
    <w:rsid w:val="007412EB"/>
    <w:rPr>
      <w:b/>
      <w:color w:val="00558C"/>
      <w:sz w:val="28"/>
      <w:lang w:val="en-GB"/>
    </w:rPr>
  </w:style>
  <w:style w:type="paragraph" w:customStyle="1" w:styleId="Heading1separationline">
    <w:name w:val="Heading 1 separation line"/>
    <w:basedOn w:val="Normal"/>
    <w:next w:val="BodyText"/>
    <w:rsid w:val="007412EB"/>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7412EB"/>
    <w:rPr>
      <w:b/>
      <w:color w:val="00558C"/>
    </w:rPr>
  </w:style>
  <w:style w:type="paragraph" w:customStyle="1" w:styleId="AppendixHead5">
    <w:name w:val="Appendix Head 5"/>
    <w:basedOn w:val="AppendixHead4"/>
    <w:next w:val="BodyText"/>
    <w:qFormat/>
    <w:rsid w:val="007412EB"/>
    <w:pPr>
      <w:ind w:left="1701" w:hanging="1701"/>
    </w:pPr>
    <w:rPr>
      <w:b w:val="0"/>
    </w:rPr>
  </w:style>
  <w:style w:type="paragraph" w:customStyle="1" w:styleId="AnnextitleHead1">
    <w:name w:val="Annex title (Head 1)"/>
    <w:next w:val="BodyText"/>
    <w:link w:val="AnnextitleHead1Char"/>
    <w:qFormat/>
    <w:rsid w:val="009A686D"/>
    <w:pPr>
      <w:spacing w:after="360"/>
      <w:ind w:left="851" w:hanging="851"/>
    </w:pPr>
    <w:rPr>
      <w:b/>
      <w:caps/>
      <w:color w:val="00558C"/>
      <w:sz w:val="28"/>
      <w:lang w:val="en-GB"/>
    </w:rPr>
  </w:style>
  <w:style w:type="character" w:customStyle="1" w:styleId="AnnextitleHead1Char">
    <w:name w:val="Annex title (Head 1) Char"/>
    <w:basedOn w:val="DefaultParagraphFont"/>
    <w:link w:val="AnnextitleHead1"/>
    <w:rsid w:val="009A686D"/>
    <w:rPr>
      <w:b/>
      <w:caps/>
      <w:color w:val="00558C"/>
      <w:sz w:val="28"/>
      <w:lang w:val="en-GB"/>
    </w:rPr>
  </w:style>
  <w:style w:type="paragraph" w:customStyle="1" w:styleId="AnnexHead2">
    <w:name w:val="Annex Head 2"/>
    <w:basedOn w:val="Annex"/>
    <w:next w:val="Heading1separationline"/>
    <w:qFormat/>
    <w:rsid w:val="007412EB"/>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7412EB"/>
    <w:pPr>
      <w:numPr>
        <w:ilvl w:val="2"/>
      </w:numPr>
    </w:pPr>
    <w:rPr>
      <w:caps w:val="0"/>
      <w:smallCaps/>
    </w:rPr>
  </w:style>
  <w:style w:type="paragraph" w:customStyle="1" w:styleId="AnnexHead4">
    <w:name w:val="Annex Head 4"/>
    <w:basedOn w:val="AnnexHead3"/>
    <w:next w:val="BodyText"/>
    <w:qFormat/>
    <w:rsid w:val="007412EB"/>
    <w:pPr>
      <w:numPr>
        <w:ilvl w:val="3"/>
      </w:numPr>
    </w:pPr>
    <w:rPr>
      <w:smallCaps w:val="0"/>
      <w:sz w:val="22"/>
    </w:rPr>
  </w:style>
  <w:style w:type="paragraph" w:customStyle="1" w:styleId="AnnexHead5">
    <w:name w:val="Annex Head 5"/>
    <w:basedOn w:val="Normal"/>
    <w:next w:val="BodyText"/>
    <w:qFormat/>
    <w:rsid w:val="007412EB"/>
    <w:pPr>
      <w:numPr>
        <w:ilvl w:val="4"/>
        <w:numId w:val="3"/>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Normal"/>
    <w:qFormat/>
    <w:rsid w:val="007412EB"/>
    <w:pPr>
      <w:spacing w:after="60"/>
      <w:ind w:left="1418" w:hanging="1418"/>
    </w:pPr>
    <w:rPr>
      <w:sz w:val="22"/>
    </w:rPr>
  </w:style>
  <w:style w:type="paragraph" w:customStyle="1" w:styleId="AppendixtitleHead1">
    <w:name w:val="Appendix title (Head 1)"/>
    <w:next w:val="BodyText"/>
    <w:qFormat/>
    <w:rsid w:val="009A686D"/>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customStyle="1" w:styleId="Referencetext">
    <w:name w:val="Reference text"/>
    <w:basedOn w:val="Normal"/>
    <w:autoRedefine/>
    <w:rsid w:val="007412EB"/>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Revokes">
    <w:name w:val="Revokes"/>
    <w:basedOn w:val="Documentdate"/>
    <w:link w:val="RevokesChar"/>
    <w:rsid w:val="007412EB"/>
    <w:rPr>
      <w:i/>
    </w:rPr>
  </w:style>
  <w:style w:type="character" w:customStyle="1" w:styleId="RevokesChar">
    <w:name w:val="Revokes Char"/>
    <w:basedOn w:val="DefaultParagraphFont"/>
    <w:link w:val="Revokes"/>
    <w:rsid w:val="007412EB"/>
    <w:rPr>
      <w:b/>
      <w:i/>
      <w:color w:val="00558C"/>
      <w:sz w:val="28"/>
      <w:lang w:val="en-GB"/>
    </w:rPr>
  </w:style>
  <w:style w:type="paragraph" w:customStyle="1" w:styleId="Referencelist">
    <w:name w:val="Reference list"/>
    <w:basedOn w:val="Normal"/>
    <w:rsid w:val="009A686D"/>
    <w:pPr>
      <w:tabs>
        <w:tab w:val="num" w:pos="0"/>
      </w:tabs>
      <w:spacing w:before="120" w:after="60" w:line="240" w:lineRule="auto"/>
      <w:ind w:left="567" w:hanging="567"/>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9A686D"/>
    <w:pPr>
      <w:spacing w:before="60"/>
      <w:ind w:left="360" w:hanging="360"/>
      <w:jc w:val="right"/>
    </w:pPr>
  </w:style>
  <w:style w:type="character" w:customStyle="1" w:styleId="EquationnumberChar">
    <w:name w:val="Equation number Char"/>
    <w:basedOn w:val="BodyTextChar"/>
    <w:link w:val="Equationnumber"/>
    <w:rsid w:val="009A686D"/>
    <w:rPr>
      <w:lang w:val="en-GB"/>
    </w:rPr>
  </w:style>
  <w:style w:type="paragraph" w:customStyle="1" w:styleId="Furtherreading">
    <w:name w:val="Further reading"/>
    <w:basedOn w:val="BodyText"/>
    <w:link w:val="FurtherreadingChar"/>
    <w:qFormat/>
    <w:rsid w:val="007412EB"/>
    <w:pPr>
      <w:numPr>
        <w:numId w:val="49"/>
      </w:numPr>
      <w:spacing w:before="60"/>
    </w:pPr>
  </w:style>
  <w:style w:type="character" w:customStyle="1" w:styleId="FurtherreadingChar">
    <w:name w:val="Further reading Char"/>
    <w:basedOn w:val="BodyTextChar"/>
    <w:link w:val="Furtherreading"/>
    <w:rsid w:val="007412EB"/>
    <w:rPr>
      <w:lang w:val="en-GB"/>
    </w:rPr>
  </w:style>
  <w:style w:type="paragraph" w:customStyle="1" w:styleId="Documentrevisiontabletitle">
    <w:name w:val="Document revision table title"/>
    <w:basedOn w:val="Normal"/>
    <w:rsid w:val="007412EB"/>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7412EB"/>
    <w:pPr>
      <w:numPr>
        <w:numId w:val="61"/>
      </w:numPr>
      <w:jc w:val="center"/>
    </w:pPr>
    <w:rPr>
      <w:i/>
      <w:color w:val="00558C"/>
      <w:lang w:eastAsia="en-GB"/>
    </w:rPr>
  </w:style>
  <w:style w:type="character" w:customStyle="1" w:styleId="AnnexFigureCaptionChar">
    <w:name w:val="Annex Figure Caption Char"/>
    <w:basedOn w:val="BodyTextChar"/>
    <w:link w:val="AnnexFigureCaption"/>
    <w:rsid w:val="007412EB"/>
    <w:rPr>
      <w:i/>
      <w:color w:val="00558C"/>
      <w:lang w:val="en-GB" w:eastAsia="en-GB"/>
    </w:rPr>
  </w:style>
  <w:style w:type="paragraph" w:styleId="Index1">
    <w:name w:val="index 1"/>
    <w:basedOn w:val="Normal"/>
    <w:next w:val="Normal"/>
    <w:autoRedefine/>
    <w:semiHidden/>
    <w:unhideWhenUsed/>
    <w:rsid w:val="007412EB"/>
    <w:pPr>
      <w:spacing w:line="240" w:lineRule="auto"/>
      <w:ind w:left="180" w:hanging="180"/>
    </w:pPr>
  </w:style>
  <w:style w:type="paragraph" w:customStyle="1" w:styleId="EmphasisParagraph">
    <w:name w:val="Emphasis Paragraph"/>
    <w:basedOn w:val="BodyText"/>
    <w:next w:val="BodyText"/>
    <w:link w:val="EmphasisParagraphChar"/>
    <w:rsid w:val="007412EB"/>
    <w:pPr>
      <w:ind w:left="425" w:right="709"/>
    </w:pPr>
    <w:rPr>
      <w:i/>
    </w:rPr>
  </w:style>
  <w:style w:type="character" w:customStyle="1" w:styleId="EmphasisParagraphChar">
    <w:name w:val="Emphasis Paragraph Char"/>
    <w:basedOn w:val="BodyTextChar"/>
    <w:link w:val="EmphasisParagraph"/>
    <w:rsid w:val="007412EB"/>
    <w:rPr>
      <w:i/>
      <w:lang w:val="en-GB"/>
    </w:rPr>
  </w:style>
  <w:style w:type="paragraph" w:customStyle="1" w:styleId="Quotationparagraph">
    <w:name w:val="Quotation paragraph"/>
    <w:basedOn w:val="BodyText"/>
    <w:link w:val="QuotationparagraphChar"/>
    <w:qFormat/>
    <w:rsid w:val="007412EB"/>
    <w:pPr>
      <w:suppressAutoHyphens/>
      <w:spacing w:before="120"/>
      <w:ind w:left="567" w:right="709"/>
    </w:pPr>
  </w:style>
  <w:style w:type="character" w:customStyle="1" w:styleId="QuotationparagraphChar">
    <w:name w:val="Quotation paragraph Char"/>
    <w:basedOn w:val="BodyTextChar"/>
    <w:link w:val="Quotationparagraph"/>
    <w:rsid w:val="007412EB"/>
    <w:rPr>
      <w:lang w:val="en-GB"/>
    </w:rPr>
  </w:style>
  <w:style w:type="paragraph" w:customStyle="1" w:styleId="Equation">
    <w:name w:val="Equation"/>
    <w:basedOn w:val="BodyText"/>
    <w:next w:val="BodyText"/>
    <w:link w:val="EquationChar"/>
    <w:qFormat/>
    <w:rsid w:val="007412EB"/>
    <w:pPr>
      <w:numPr>
        <w:numId w:val="48"/>
      </w:numPr>
      <w:spacing w:before="60"/>
      <w:jc w:val="right"/>
    </w:pPr>
  </w:style>
  <w:style w:type="character" w:customStyle="1" w:styleId="EquationChar">
    <w:name w:val="Equation Char"/>
    <w:basedOn w:val="BodyTextChar"/>
    <w:link w:val="Equation"/>
    <w:rsid w:val="007412E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105785">
      <w:bodyDiv w:val="1"/>
      <w:marLeft w:val="0"/>
      <w:marRight w:val="0"/>
      <w:marTop w:val="0"/>
      <w:marBottom w:val="0"/>
      <w:divBdr>
        <w:top w:val="none" w:sz="0" w:space="0" w:color="auto"/>
        <w:left w:val="none" w:sz="0" w:space="0" w:color="auto"/>
        <w:bottom w:val="none" w:sz="0" w:space="0" w:color="auto"/>
        <w:right w:val="none" w:sz="0" w:space="0" w:color="auto"/>
      </w:divBdr>
    </w:div>
    <w:div w:id="193273418">
      <w:bodyDiv w:val="1"/>
      <w:marLeft w:val="0"/>
      <w:marRight w:val="0"/>
      <w:marTop w:val="0"/>
      <w:marBottom w:val="0"/>
      <w:divBdr>
        <w:top w:val="none" w:sz="0" w:space="0" w:color="auto"/>
        <w:left w:val="none" w:sz="0" w:space="0" w:color="auto"/>
        <w:bottom w:val="none" w:sz="0" w:space="0" w:color="auto"/>
        <w:right w:val="none" w:sz="0" w:space="0" w:color="auto"/>
      </w:divBdr>
    </w:div>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image" Target="cid:ii_kfuyo6j30"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1FAC20-197E-4A98-AFD4-715E3598E1EC}">
  <ds:schemaRefs>
    <ds:schemaRef ds:uri="http://schemas.openxmlformats.org/officeDocument/2006/bibliography"/>
  </ds:schemaRefs>
</ds:datastoreItem>
</file>

<file path=customXml/itemProps2.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3.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A73B7597-D2DE-4545-8756-8D7758E4A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0</TotalTime>
  <Pages>23</Pages>
  <Words>7684</Words>
  <Characters>43800</Characters>
  <Application>Microsoft Office Word</Application>
  <DocSecurity>0</DocSecurity>
  <Lines>365</Lines>
  <Paragraphs>102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G1156</vt:lpstr>
      <vt:lpstr>IALA Guideline 1115</vt:lpstr>
      <vt:lpstr>IALA Guideline 1115</vt:lpstr>
    </vt:vector>
  </TitlesOfParts>
  <Manager>IALA</Manager>
  <Company>IALA</Company>
  <LinksUpToDate>false</LinksUpToDate>
  <CharactersWithSpaces>51382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G1156</dc:title>
  <dc:subject>IALA</dc:subject>
  <dc:creator>IALA Secretariat</dc:creator>
  <cp:keywords/>
  <dc:description/>
  <cp:lastModifiedBy>Jillian Carson-Jackson</cp:lastModifiedBy>
  <cp:revision>2</cp:revision>
  <cp:lastPrinted>2020-01-08T03:46:00Z</cp:lastPrinted>
  <dcterms:created xsi:type="dcterms:W3CDTF">2025-02-26T01:46:00Z</dcterms:created>
  <dcterms:modified xsi:type="dcterms:W3CDTF">2025-02-26T01:46:00Z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MSIP_Label_c8b443ca-c1bb-4c68-942c-da1c759dcae1_Enabled">
    <vt:lpwstr>true</vt:lpwstr>
  </property>
  <property fmtid="{D5CDD505-2E9C-101B-9397-08002B2CF9AE}" pid="5" name="MSIP_Label_c8b443ca-c1bb-4c68-942c-da1c759dcae1_SetDate">
    <vt:lpwstr>2024-11-13T14:41:15Z</vt:lpwstr>
  </property>
  <property fmtid="{D5CDD505-2E9C-101B-9397-08002B2CF9AE}" pid="6" name="MSIP_Label_c8b443ca-c1bb-4c68-942c-da1c759dcae1_Method">
    <vt:lpwstr>Standard</vt:lpwstr>
  </property>
  <property fmtid="{D5CDD505-2E9C-101B-9397-08002B2CF9AE}" pid="7" name="MSIP_Label_c8b443ca-c1bb-4c68-942c-da1c759dcae1_Name">
    <vt:lpwstr>c8b443ca-c1bb-4c68-942c-da1c759dcae1</vt:lpwstr>
  </property>
  <property fmtid="{D5CDD505-2E9C-101B-9397-08002B2CF9AE}" pid="8" name="MSIP_Label_c8b443ca-c1bb-4c68-942c-da1c759dcae1_SiteId">
    <vt:lpwstr>3fd408b5-82e6-4dc0-a36c-6e2aa815db3e</vt:lpwstr>
  </property>
  <property fmtid="{D5CDD505-2E9C-101B-9397-08002B2CF9AE}" pid="9" name="MSIP_Label_c8b443ca-c1bb-4c68-942c-da1c759dcae1_ActionId">
    <vt:lpwstr>3ef64939-0ee5-486f-ae2e-8064e78020df</vt:lpwstr>
  </property>
  <property fmtid="{D5CDD505-2E9C-101B-9397-08002B2CF9AE}" pid="10" name="MSIP_Label_c8b443ca-c1bb-4c68-942c-da1c759dcae1_ContentBits">
    <vt:lpwstr>0</vt:lpwstr>
  </property>
</Properties>
</file>